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563" w:rsidRPr="008B14B7" w:rsidRDefault="00EE2563" w:rsidP="00EE2563">
      <w:pPr>
        <w:pStyle w:val="ConsPlusTitle"/>
        <w:jc w:val="right"/>
        <w:rPr>
          <w:rFonts w:ascii="Times New Roman" w:hAnsi="Times New Roman" w:cs="Times New Roman"/>
          <w:b w:val="0"/>
          <w:sz w:val="28"/>
          <w:szCs w:val="28"/>
        </w:rPr>
      </w:pPr>
      <w:bookmarkStart w:id="0" w:name="_GoBack"/>
      <w:bookmarkEnd w:id="0"/>
      <w:r w:rsidRPr="008B14B7">
        <w:rPr>
          <w:rFonts w:ascii="Times New Roman" w:hAnsi="Times New Roman" w:cs="Times New Roman"/>
          <w:b w:val="0"/>
          <w:sz w:val="28"/>
          <w:szCs w:val="28"/>
        </w:rPr>
        <w:t>Проект</w:t>
      </w:r>
    </w:p>
    <w:p w:rsidR="00EE2563" w:rsidRPr="008B14B7" w:rsidRDefault="00EE2563" w:rsidP="00EE2563">
      <w:pPr>
        <w:pStyle w:val="ConsPlusTitle"/>
        <w:jc w:val="center"/>
        <w:rPr>
          <w:rFonts w:ascii="Times New Roman" w:hAnsi="Times New Roman" w:cs="Times New Roman"/>
          <w:sz w:val="28"/>
          <w:szCs w:val="28"/>
        </w:rPr>
      </w:pPr>
    </w:p>
    <w:p w:rsidR="00EE2563" w:rsidRPr="008B14B7" w:rsidRDefault="00EE2563" w:rsidP="00EE2563">
      <w:pPr>
        <w:pStyle w:val="ConsPlusTitle"/>
        <w:jc w:val="center"/>
        <w:rPr>
          <w:rFonts w:ascii="Times New Roman" w:hAnsi="Times New Roman" w:cs="Times New Roman"/>
          <w:sz w:val="28"/>
          <w:szCs w:val="28"/>
        </w:rPr>
      </w:pPr>
    </w:p>
    <w:p w:rsidR="00EE2563" w:rsidRPr="008B14B7" w:rsidRDefault="00EE2563" w:rsidP="00EE2563">
      <w:pPr>
        <w:pStyle w:val="ConsPlusTitle"/>
        <w:jc w:val="center"/>
        <w:rPr>
          <w:rFonts w:ascii="Times New Roman" w:hAnsi="Times New Roman" w:cs="Times New Roman"/>
          <w:sz w:val="28"/>
          <w:szCs w:val="28"/>
        </w:rPr>
      </w:pPr>
    </w:p>
    <w:p w:rsidR="00EE2563" w:rsidRPr="008B14B7" w:rsidRDefault="00EE2563" w:rsidP="00EE2563">
      <w:pPr>
        <w:pStyle w:val="ConsPlusTitle"/>
        <w:jc w:val="center"/>
        <w:rPr>
          <w:rFonts w:ascii="Times New Roman" w:hAnsi="Times New Roman" w:cs="Times New Roman"/>
          <w:sz w:val="28"/>
          <w:szCs w:val="28"/>
        </w:rPr>
      </w:pPr>
    </w:p>
    <w:p w:rsidR="00EE2563" w:rsidRPr="008B14B7" w:rsidRDefault="00EE2563" w:rsidP="00EE2563">
      <w:pPr>
        <w:pStyle w:val="ConsPlusTitle"/>
        <w:jc w:val="center"/>
        <w:rPr>
          <w:rFonts w:ascii="Times New Roman" w:hAnsi="Times New Roman" w:cs="Times New Roman"/>
          <w:sz w:val="28"/>
          <w:szCs w:val="28"/>
        </w:rPr>
      </w:pPr>
    </w:p>
    <w:p w:rsidR="00EE2563" w:rsidRPr="008B14B7" w:rsidRDefault="00EE2563" w:rsidP="00EE2563">
      <w:pPr>
        <w:pStyle w:val="ConsPlusTitle"/>
        <w:jc w:val="center"/>
        <w:rPr>
          <w:rFonts w:ascii="Times New Roman" w:hAnsi="Times New Roman" w:cs="Times New Roman"/>
          <w:sz w:val="28"/>
          <w:szCs w:val="28"/>
        </w:rPr>
      </w:pPr>
    </w:p>
    <w:p w:rsidR="00EE2563" w:rsidRPr="008B14B7" w:rsidRDefault="00EE2563" w:rsidP="00EE2563">
      <w:pPr>
        <w:pStyle w:val="ConsPlusTitle"/>
        <w:jc w:val="center"/>
        <w:rPr>
          <w:rFonts w:ascii="Times New Roman" w:hAnsi="Times New Roman" w:cs="Times New Roman"/>
          <w:sz w:val="28"/>
          <w:szCs w:val="28"/>
        </w:rPr>
      </w:pPr>
    </w:p>
    <w:p w:rsidR="00EE2563" w:rsidRPr="008B14B7" w:rsidRDefault="00EE2563" w:rsidP="00EE2563">
      <w:pPr>
        <w:pStyle w:val="ConsPlusTitle"/>
        <w:jc w:val="center"/>
        <w:rPr>
          <w:rFonts w:ascii="Times New Roman" w:hAnsi="Times New Roman" w:cs="Times New Roman"/>
          <w:sz w:val="28"/>
          <w:szCs w:val="28"/>
        </w:rPr>
      </w:pPr>
    </w:p>
    <w:p w:rsidR="00EE2563" w:rsidRPr="008B14B7" w:rsidRDefault="00EE2563" w:rsidP="00EE2563">
      <w:pPr>
        <w:pStyle w:val="ConsPlusTitle"/>
        <w:jc w:val="center"/>
        <w:rPr>
          <w:rFonts w:ascii="Times New Roman" w:hAnsi="Times New Roman" w:cs="Times New Roman"/>
          <w:sz w:val="28"/>
          <w:szCs w:val="28"/>
        </w:rPr>
      </w:pPr>
    </w:p>
    <w:p w:rsidR="00EE2563" w:rsidRPr="008B14B7" w:rsidRDefault="00EE2563" w:rsidP="00EE2563">
      <w:pPr>
        <w:pStyle w:val="ConsPlusTitle"/>
        <w:contextualSpacing/>
        <w:jc w:val="center"/>
        <w:rPr>
          <w:rFonts w:ascii="Times New Roman" w:hAnsi="Times New Roman" w:cs="Times New Roman"/>
          <w:sz w:val="36"/>
          <w:szCs w:val="36"/>
        </w:rPr>
      </w:pPr>
      <w:r w:rsidRPr="008B14B7">
        <w:rPr>
          <w:rFonts w:ascii="Times New Roman" w:hAnsi="Times New Roman" w:cs="Times New Roman"/>
          <w:sz w:val="36"/>
          <w:szCs w:val="36"/>
        </w:rPr>
        <w:t>ПРАВИТЕЛЬСТВО РОССИЙСКОЙ ФЕДЕРАЦИИ</w:t>
      </w:r>
    </w:p>
    <w:p w:rsidR="00EE2563" w:rsidRPr="008B14B7" w:rsidRDefault="00EE2563" w:rsidP="00EE2563">
      <w:pPr>
        <w:pStyle w:val="ConsPlusTitle"/>
        <w:contextualSpacing/>
        <w:jc w:val="center"/>
        <w:rPr>
          <w:rFonts w:ascii="Times New Roman" w:hAnsi="Times New Roman" w:cs="Times New Roman"/>
          <w:sz w:val="28"/>
          <w:szCs w:val="28"/>
        </w:rPr>
      </w:pPr>
    </w:p>
    <w:p w:rsidR="00EE2563" w:rsidRPr="008B14B7" w:rsidRDefault="00EE2563" w:rsidP="00EE2563">
      <w:pPr>
        <w:pStyle w:val="ConsPlusTitle"/>
        <w:contextualSpacing/>
        <w:jc w:val="center"/>
        <w:rPr>
          <w:rFonts w:ascii="Times New Roman" w:hAnsi="Times New Roman" w:cs="Times New Roman"/>
          <w:b w:val="0"/>
          <w:sz w:val="32"/>
          <w:szCs w:val="32"/>
        </w:rPr>
      </w:pPr>
      <w:r w:rsidRPr="008B14B7">
        <w:rPr>
          <w:rFonts w:ascii="Times New Roman" w:hAnsi="Times New Roman" w:cs="Times New Roman"/>
          <w:b w:val="0"/>
          <w:sz w:val="32"/>
          <w:szCs w:val="32"/>
        </w:rPr>
        <w:t>П О С Т А Н О В Л Е Н И Е</w:t>
      </w:r>
    </w:p>
    <w:p w:rsidR="00EE2563" w:rsidRPr="008B14B7" w:rsidRDefault="00EE2563" w:rsidP="00EE2563">
      <w:pPr>
        <w:pStyle w:val="ConsPlusTitle"/>
        <w:contextualSpacing/>
        <w:jc w:val="center"/>
        <w:rPr>
          <w:rFonts w:ascii="Times New Roman" w:hAnsi="Times New Roman" w:cs="Times New Roman"/>
          <w:sz w:val="28"/>
          <w:szCs w:val="28"/>
        </w:rPr>
      </w:pPr>
    </w:p>
    <w:p w:rsidR="00EE2563" w:rsidRPr="008B14B7" w:rsidRDefault="00EE2563" w:rsidP="00EE2563">
      <w:pPr>
        <w:pStyle w:val="ConsPlusTitle"/>
        <w:contextualSpacing/>
        <w:jc w:val="center"/>
        <w:rPr>
          <w:rFonts w:ascii="Times New Roman" w:hAnsi="Times New Roman" w:cs="Times New Roman"/>
          <w:b w:val="0"/>
          <w:sz w:val="28"/>
          <w:szCs w:val="28"/>
        </w:rPr>
      </w:pPr>
      <w:r w:rsidRPr="008B14B7">
        <w:rPr>
          <w:rFonts w:ascii="Times New Roman" w:hAnsi="Times New Roman" w:cs="Times New Roman"/>
          <w:b w:val="0"/>
          <w:sz w:val="28"/>
          <w:szCs w:val="28"/>
        </w:rPr>
        <w:t>от</w:t>
      </w:r>
      <w:r w:rsidRPr="008B14B7">
        <w:rPr>
          <w:rFonts w:ascii="Times New Roman" w:hAnsi="Times New Roman" w:cs="Times New Roman"/>
          <w:b w:val="0"/>
          <w:sz w:val="28"/>
          <w:szCs w:val="28"/>
        </w:rPr>
        <w:tab/>
      </w:r>
      <w:r w:rsidRPr="008B14B7">
        <w:rPr>
          <w:rFonts w:ascii="Times New Roman" w:hAnsi="Times New Roman" w:cs="Times New Roman"/>
          <w:b w:val="0"/>
          <w:sz w:val="28"/>
          <w:szCs w:val="28"/>
        </w:rPr>
        <w:tab/>
      </w:r>
      <w:r w:rsidRPr="008B14B7">
        <w:rPr>
          <w:rFonts w:ascii="Times New Roman" w:hAnsi="Times New Roman" w:cs="Times New Roman"/>
          <w:b w:val="0"/>
          <w:sz w:val="28"/>
          <w:szCs w:val="28"/>
        </w:rPr>
        <w:tab/>
      </w:r>
      <w:r w:rsidRPr="008B14B7">
        <w:rPr>
          <w:rFonts w:ascii="Times New Roman" w:hAnsi="Times New Roman" w:cs="Times New Roman"/>
          <w:b w:val="0"/>
          <w:sz w:val="28"/>
          <w:szCs w:val="28"/>
        </w:rPr>
        <w:tab/>
      </w:r>
      <w:r w:rsidRPr="008B14B7">
        <w:rPr>
          <w:rFonts w:ascii="Times New Roman" w:hAnsi="Times New Roman" w:cs="Times New Roman"/>
          <w:b w:val="0"/>
          <w:sz w:val="28"/>
          <w:szCs w:val="28"/>
        </w:rPr>
        <w:tab/>
        <w:t>№</w:t>
      </w:r>
      <w:r w:rsidRPr="008B14B7">
        <w:rPr>
          <w:rFonts w:ascii="Times New Roman" w:hAnsi="Times New Roman" w:cs="Times New Roman"/>
          <w:b w:val="0"/>
          <w:sz w:val="28"/>
          <w:szCs w:val="28"/>
        </w:rPr>
        <w:tab/>
      </w:r>
    </w:p>
    <w:p w:rsidR="00EE2563" w:rsidRPr="008B14B7" w:rsidRDefault="00EE2563" w:rsidP="00EE2563">
      <w:pPr>
        <w:pStyle w:val="ConsPlusTitle"/>
        <w:contextualSpacing/>
        <w:jc w:val="center"/>
        <w:rPr>
          <w:rFonts w:ascii="Times New Roman" w:hAnsi="Times New Roman" w:cs="Times New Roman"/>
          <w:sz w:val="28"/>
          <w:szCs w:val="28"/>
        </w:rPr>
      </w:pPr>
    </w:p>
    <w:p w:rsidR="00EE2563" w:rsidRPr="008B14B7" w:rsidRDefault="00EE2563" w:rsidP="00EE2563">
      <w:pPr>
        <w:pStyle w:val="ConsPlusTitle"/>
        <w:contextualSpacing/>
        <w:jc w:val="center"/>
        <w:rPr>
          <w:rFonts w:ascii="Times New Roman" w:hAnsi="Times New Roman" w:cs="Times New Roman"/>
          <w:b w:val="0"/>
        </w:rPr>
      </w:pPr>
      <w:r w:rsidRPr="008B14B7">
        <w:rPr>
          <w:rFonts w:ascii="Times New Roman" w:hAnsi="Times New Roman" w:cs="Times New Roman"/>
          <w:b w:val="0"/>
        </w:rPr>
        <w:t>МОСКВА</w:t>
      </w:r>
    </w:p>
    <w:p w:rsidR="00EE2563" w:rsidRPr="008B14B7" w:rsidRDefault="00EE2563" w:rsidP="00EE2563">
      <w:pPr>
        <w:pStyle w:val="ConsPlusTitle"/>
        <w:contextualSpacing/>
        <w:jc w:val="center"/>
        <w:rPr>
          <w:b w:val="0"/>
          <w:sz w:val="28"/>
          <w:szCs w:val="28"/>
        </w:rPr>
      </w:pPr>
    </w:p>
    <w:p w:rsidR="00F46158" w:rsidRPr="00F46158" w:rsidRDefault="00EE2563" w:rsidP="00F46158">
      <w:pPr>
        <w:pStyle w:val="ConsPlusNormal"/>
        <w:contextualSpacing/>
        <w:jc w:val="center"/>
        <w:rPr>
          <w:rFonts w:ascii="Times New Roman" w:hAnsi="Times New Roman" w:cs="Times New Roman"/>
          <w:b/>
          <w:bCs/>
          <w:sz w:val="28"/>
          <w:szCs w:val="28"/>
        </w:rPr>
      </w:pPr>
      <w:r w:rsidRPr="008B14B7">
        <w:rPr>
          <w:rFonts w:ascii="Times New Roman" w:hAnsi="Times New Roman" w:cs="Times New Roman"/>
          <w:b/>
          <w:bCs/>
          <w:sz w:val="28"/>
          <w:szCs w:val="28"/>
        </w:rPr>
        <w:t xml:space="preserve">О внесении изменений </w:t>
      </w:r>
      <w:r w:rsidR="00F46158" w:rsidRPr="00F46158">
        <w:rPr>
          <w:rFonts w:ascii="Times New Roman" w:hAnsi="Times New Roman" w:cs="Times New Roman"/>
          <w:b/>
          <w:bCs/>
          <w:sz w:val="28"/>
          <w:szCs w:val="28"/>
        </w:rPr>
        <w:t>в постановление</w:t>
      </w:r>
    </w:p>
    <w:p w:rsidR="00EE2563" w:rsidRDefault="00F46158" w:rsidP="00F46158">
      <w:pPr>
        <w:pStyle w:val="ConsPlusNormal"/>
        <w:contextualSpacing/>
        <w:jc w:val="center"/>
        <w:rPr>
          <w:rFonts w:ascii="Times New Roman" w:hAnsi="Times New Roman" w:cs="Times New Roman"/>
          <w:b/>
          <w:bCs/>
          <w:sz w:val="28"/>
          <w:szCs w:val="28"/>
        </w:rPr>
      </w:pPr>
      <w:r w:rsidRPr="00F46158">
        <w:rPr>
          <w:rFonts w:ascii="Times New Roman" w:hAnsi="Times New Roman" w:cs="Times New Roman"/>
          <w:b/>
          <w:bCs/>
          <w:sz w:val="28"/>
          <w:szCs w:val="28"/>
        </w:rPr>
        <w:t xml:space="preserve">Правительства Российской Федерации от </w:t>
      </w:r>
      <w:r>
        <w:rPr>
          <w:rFonts w:ascii="Times New Roman" w:hAnsi="Times New Roman" w:cs="Times New Roman"/>
          <w:b/>
          <w:bCs/>
          <w:sz w:val="28"/>
          <w:szCs w:val="28"/>
        </w:rPr>
        <w:t>30</w:t>
      </w:r>
      <w:r w:rsidRPr="00F46158">
        <w:rPr>
          <w:rFonts w:ascii="Times New Roman" w:hAnsi="Times New Roman" w:cs="Times New Roman"/>
          <w:b/>
          <w:bCs/>
          <w:sz w:val="28"/>
          <w:szCs w:val="28"/>
        </w:rPr>
        <w:t xml:space="preserve"> </w:t>
      </w:r>
      <w:r>
        <w:rPr>
          <w:rFonts w:ascii="Times New Roman" w:hAnsi="Times New Roman" w:cs="Times New Roman"/>
          <w:b/>
          <w:bCs/>
          <w:sz w:val="28"/>
          <w:szCs w:val="28"/>
        </w:rPr>
        <w:t>декабря</w:t>
      </w:r>
      <w:r w:rsidRPr="00F46158">
        <w:rPr>
          <w:rFonts w:ascii="Times New Roman" w:hAnsi="Times New Roman" w:cs="Times New Roman"/>
          <w:b/>
          <w:bCs/>
          <w:sz w:val="28"/>
          <w:szCs w:val="28"/>
        </w:rPr>
        <w:t xml:space="preserve"> 201</w:t>
      </w:r>
      <w:r w:rsidR="000D02C1">
        <w:rPr>
          <w:rFonts w:ascii="Times New Roman" w:hAnsi="Times New Roman" w:cs="Times New Roman"/>
          <w:b/>
          <w:bCs/>
          <w:sz w:val="28"/>
          <w:szCs w:val="28"/>
        </w:rPr>
        <w:t xml:space="preserve">7 № </w:t>
      </w:r>
      <w:r w:rsidRPr="00F46158">
        <w:rPr>
          <w:rFonts w:ascii="Times New Roman" w:hAnsi="Times New Roman" w:cs="Times New Roman"/>
          <w:b/>
          <w:bCs/>
          <w:sz w:val="28"/>
          <w:szCs w:val="28"/>
        </w:rPr>
        <w:t xml:space="preserve">года № </w:t>
      </w:r>
      <w:r>
        <w:rPr>
          <w:rFonts w:ascii="Times New Roman" w:hAnsi="Times New Roman" w:cs="Times New Roman"/>
          <w:b/>
          <w:bCs/>
          <w:sz w:val="28"/>
          <w:szCs w:val="28"/>
        </w:rPr>
        <w:t>1710</w:t>
      </w:r>
    </w:p>
    <w:p w:rsidR="00F46158" w:rsidRPr="008B14B7" w:rsidRDefault="00F46158" w:rsidP="00F46158">
      <w:pPr>
        <w:pStyle w:val="ConsPlusNormal"/>
        <w:contextualSpacing/>
        <w:jc w:val="center"/>
        <w:rPr>
          <w:rFonts w:ascii="Times New Roman" w:hAnsi="Times New Roman"/>
          <w:sz w:val="28"/>
          <w:szCs w:val="28"/>
        </w:rPr>
      </w:pPr>
    </w:p>
    <w:p w:rsidR="00834F36" w:rsidRDefault="00EE2563" w:rsidP="00834F36">
      <w:pPr>
        <w:spacing w:after="0" w:line="360" w:lineRule="exact"/>
        <w:ind w:firstLine="709"/>
        <w:contextualSpacing/>
        <w:jc w:val="both"/>
        <w:rPr>
          <w:rFonts w:ascii="Times New Roman" w:hAnsi="Times New Roman"/>
          <w:b/>
          <w:spacing w:val="60"/>
          <w:sz w:val="28"/>
          <w:szCs w:val="28"/>
        </w:rPr>
      </w:pPr>
      <w:r w:rsidRPr="008B14B7">
        <w:rPr>
          <w:rFonts w:ascii="Times New Roman" w:hAnsi="Times New Roman"/>
          <w:sz w:val="28"/>
          <w:szCs w:val="28"/>
        </w:rPr>
        <w:t xml:space="preserve">Правительство Российской Федерации </w:t>
      </w:r>
      <w:r w:rsidRPr="008B14B7">
        <w:rPr>
          <w:rFonts w:ascii="Times New Roman" w:hAnsi="Times New Roman"/>
          <w:b/>
          <w:spacing w:val="60"/>
          <w:sz w:val="28"/>
          <w:szCs w:val="28"/>
        </w:rPr>
        <w:t>постановляет:</w:t>
      </w:r>
    </w:p>
    <w:p w:rsidR="00834F36" w:rsidRDefault="00EE2563" w:rsidP="00834F36">
      <w:pPr>
        <w:autoSpaceDE w:val="0"/>
        <w:autoSpaceDN w:val="0"/>
        <w:adjustRightInd w:val="0"/>
        <w:spacing w:after="0" w:line="240" w:lineRule="auto"/>
        <w:ind w:firstLine="709"/>
        <w:jc w:val="both"/>
        <w:rPr>
          <w:rFonts w:ascii="Times New Roman" w:eastAsiaTheme="minorHAnsi" w:hAnsi="Times New Roman"/>
          <w:sz w:val="28"/>
          <w:szCs w:val="28"/>
        </w:rPr>
      </w:pPr>
      <w:r w:rsidRPr="008B14B7">
        <w:rPr>
          <w:rFonts w:ascii="Times New Roman" w:hAnsi="Times New Roman"/>
          <w:sz w:val="28"/>
          <w:szCs w:val="28"/>
        </w:rPr>
        <w:t xml:space="preserve">1. </w:t>
      </w:r>
      <w:r w:rsidR="00834F36">
        <w:rPr>
          <w:rFonts w:ascii="Times New Roman" w:eastAsiaTheme="minorHAnsi" w:hAnsi="Times New Roman"/>
          <w:sz w:val="28"/>
          <w:szCs w:val="28"/>
        </w:rPr>
        <w:t>Признать утратившими силу пункт 3 Постановления Правительства Российской Федерации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EE2563" w:rsidRPr="008B14B7" w:rsidRDefault="008C7AD5" w:rsidP="00834F36">
      <w:pPr>
        <w:spacing w:after="0" w:line="360" w:lineRule="exact"/>
        <w:ind w:firstLine="709"/>
        <w:contextualSpacing/>
        <w:jc w:val="both"/>
        <w:rPr>
          <w:rFonts w:ascii="Times New Roman" w:hAnsi="Times New Roman"/>
          <w:sz w:val="28"/>
          <w:szCs w:val="28"/>
        </w:rPr>
      </w:pPr>
      <w:r>
        <w:rPr>
          <w:rFonts w:ascii="Times New Roman" w:hAnsi="Times New Roman"/>
          <w:sz w:val="28"/>
          <w:szCs w:val="28"/>
        </w:rPr>
        <w:t xml:space="preserve">2. </w:t>
      </w:r>
      <w:r w:rsidR="00435B6D">
        <w:rPr>
          <w:rFonts w:ascii="Times New Roman" w:hAnsi="Times New Roman"/>
          <w:sz w:val="28"/>
          <w:szCs w:val="28"/>
        </w:rPr>
        <w:t>По тексту</w:t>
      </w:r>
      <w:r w:rsidR="005331D3">
        <w:rPr>
          <w:rFonts w:ascii="Times New Roman" w:hAnsi="Times New Roman"/>
          <w:sz w:val="28"/>
          <w:szCs w:val="28"/>
        </w:rPr>
        <w:t xml:space="preserve"> П</w:t>
      </w:r>
      <w:r w:rsidR="005331D3" w:rsidRPr="009D06AE">
        <w:rPr>
          <w:rFonts w:ascii="Times New Roman" w:hAnsi="Times New Roman"/>
          <w:sz w:val="28"/>
          <w:szCs w:val="28"/>
        </w:rPr>
        <w:t>равил</w:t>
      </w:r>
      <w:r w:rsidR="005331D3">
        <w:rPr>
          <w:rFonts w:ascii="Times New Roman" w:hAnsi="Times New Roman"/>
          <w:sz w:val="28"/>
          <w:szCs w:val="28"/>
        </w:rPr>
        <w:t xml:space="preserve"> </w:t>
      </w:r>
      <w:r w:rsidR="005331D3" w:rsidRPr="009D06AE">
        <w:rPr>
          <w:rFonts w:ascii="Times New Roman" w:hAnsi="Times New Roman"/>
          <w:sz w:val="28"/>
          <w:szCs w:val="28"/>
        </w:rPr>
        <w:t>предоставления и распределения субсидий из федерального</w:t>
      </w:r>
      <w:r w:rsidR="005331D3">
        <w:rPr>
          <w:rFonts w:ascii="Times New Roman" w:hAnsi="Times New Roman"/>
          <w:sz w:val="28"/>
          <w:szCs w:val="28"/>
        </w:rPr>
        <w:t xml:space="preserve"> </w:t>
      </w:r>
      <w:r w:rsidR="005331D3" w:rsidRPr="009D06AE">
        <w:rPr>
          <w:rFonts w:ascii="Times New Roman" w:hAnsi="Times New Roman"/>
          <w:sz w:val="28"/>
          <w:szCs w:val="28"/>
        </w:rPr>
        <w:t xml:space="preserve">бюджета бюджетам субъектов </w:t>
      </w:r>
      <w:r w:rsidR="005331D3">
        <w:rPr>
          <w:rFonts w:ascii="Times New Roman" w:hAnsi="Times New Roman"/>
          <w:sz w:val="28"/>
          <w:szCs w:val="28"/>
        </w:rPr>
        <w:t>Р</w:t>
      </w:r>
      <w:r w:rsidR="005331D3" w:rsidRPr="009D06AE">
        <w:rPr>
          <w:rFonts w:ascii="Times New Roman" w:hAnsi="Times New Roman"/>
          <w:sz w:val="28"/>
          <w:szCs w:val="28"/>
        </w:rPr>
        <w:t xml:space="preserve">оссийской </w:t>
      </w:r>
      <w:r w:rsidR="005331D3">
        <w:rPr>
          <w:rFonts w:ascii="Times New Roman" w:hAnsi="Times New Roman"/>
          <w:sz w:val="28"/>
          <w:szCs w:val="28"/>
        </w:rPr>
        <w:t>Ф</w:t>
      </w:r>
      <w:r w:rsidR="005331D3" w:rsidRPr="009D06AE">
        <w:rPr>
          <w:rFonts w:ascii="Times New Roman" w:hAnsi="Times New Roman"/>
          <w:sz w:val="28"/>
          <w:szCs w:val="28"/>
        </w:rPr>
        <w:t>едерации</w:t>
      </w:r>
      <w:r w:rsidR="005331D3">
        <w:rPr>
          <w:rFonts w:ascii="Times New Roman" w:hAnsi="Times New Roman"/>
          <w:sz w:val="28"/>
          <w:szCs w:val="28"/>
        </w:rPr>
        <w:t xml:space="preserve"> </w:t>
      </w:r>
      <w:r w:rsidR="005331D3" w:rsidRPr="009D06AE">
        <w:rPr>
          <w:rFonts w:ascii="Times New Roman" w:hAnsi="Times New Roman"/>
          <w:sz w:val="28"/>
          <w:szCs w:val="28"/>
        </w:rPr>
        <w:t>на поддержку обустройства мест массового отдыха</w:t>
      </w:r>
      <w:r w:rsidR="005331D3">
        <w:rPr>
          <w:rFonts w:ascii="Times New Roman" w:hAnsi="Times New Roman"/>
          <w:sz w:val="28"/>
          <w:szCs w:val="28"/>
        </w:rPr>
        <w:t xml:space="preserve"> </w:t>
      </w:r>
      <w:r w:rsidR="005331D3" w:rsidRPr="009D06AE">
        <w:rPr>
          <w:rFonts w:ascii="Times New Roman" w:hAnsi="Times New Roman"/>
          <w:sz w:val="28"/>
          <w:szCs w:val="28"/>
        </w:rPr>
        <w:t>населения (городских парков)</w:t>
      </w:r>
      <w:r w:rsidR="005331D3">
        <w:rPr>
          <w:rFonts w:ascii="Times New Roman" w:hAnsi="Times New Roman"/>
          <w:sz w:val="28"/>
          <w:szCs w:val="28"/>
        </w:rPr>
        <w:t>, предусмотренные приложением № 14</w:t>
      </w:r>
      <w:r w:rsidR="005331D3" w:rsidRPr="009D06AE">
        <w:t xml:space="preserve"> </w:t>
      </w:r>
      <w:r w:rsidR="005331D3" w:rsidRPr="009D06AE">
        <w:rPr>
          <w:rFonts w:ascii="Times New Roman" w:hAnsi="Times New Roman"/>
          <w:sz w:val="28"/>
          <w:szCs w:val="28"/>
        </w:rPr>
        <w:t>к государственной программе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 № 1710</w:t>
      </w:r>
      <w:r w:rsidR="005331D3">
        <w:rPr>
          <w:rFonts w:ascii="Times New Roman" w:hAnsi="Times New Roman"/>
          <w:sz w:val="28"/>
          <w:szCs w:val="28"/>
        </w:rPr>
        <w:br/>
      </w:r>
      <w:r w:rsidR="005331D3" w:rsidRPr="009D06AE">
        <w:rPr>
          <w:rFonts w:ascii="Times New Roman" w:hAnsi="Times New Roman"/>
          <w:sz w:val="28"/>
          <w:szCs w:val="28"/>
        </w:rPr>
        <w:t>«Об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5331D3">
        <w:rPr>
          <w:rFonts w:ascii="Times New Roman" w:hAnsi="Times New Roman"/>
          <w:sz w:val="28"/>
          <w:szCs w:val="28"/>
        </w:rPr>
        <w:t xml:space="preserve">, </w:t>
      </w:r>
      <w:r w:rsidR="00435B6D">
        <w:rPr>
          <w:rFonts w:ascii="Times New Roman" w:hAnsi="Times New Roman"/>
          <w:sz w:val="28"/>
          <w:szCs w:val="28"/>
        </w:rPr>
        <w:t>слова «2018-2022 годах» заменить словами «2018 год</w:t>
      </w:r>
      <w:r w:rsidR="002675D9">
        <w:rPr>
          <w:rFonts w:ascii="Times New Roman" w:hAnsi="Times New Roman"/>
          <w:sz w:val="28"/>
          <w:szCs w:val="28"/>
        </w:rPr>
        <w:t>у</w:t>
      </w:r>
      <w:r w:rsidR="00435B6D">
        <w:rPr>
          <w:rFonts w:ascii="Times New Roman" w:hAnsi="Times New Roman"/>
          <w:sz w:val="28"/>
          <w:szCs w:val="28"/>
        </w:rPr>
        <w:t>»</w:t>
      </w:r>
      <w:r w:rsidR="005331D3">
        <w:rPr>
          <w:rFonts w:ascii="Times New Roman" w:hAnsi="Times New Roman"/>
          <w:sz w:val="28"/>
          <w:szCs w:val="28"/>
        </w:rPr>
        <w:t>.</w:t>
      </w:r>
    </w:p>
    <w:p w:rsidR="009D06AE" w:rsidRPr="009D06AE" w:rsidRDefault="00834F36" w:rsidP="009D06AE">
      <w:pPr>
        <w:spacing w:after="0" w:line="360" w:lineRule="exact"/>
        <w:ind w:firstLine="709"/>
        <w:contextualSpacing/>
        <w:jc w:val="both"/>
        <w:rPr>
          <w:rFonts w:ascii="Times New Roman" w:hAnsi="Times New Roman"/>
          <w:sz w:val="28"/>
          <w:szCs w:val="28"/>
        </w:rPr>
      </w:pPr>
      <w:r>
        <w:rPr>
          <w:rFonts w:ascii="Times New Roman" w:hAnsi="Times New Roman"/>
          <w:sz w:val="28"/>
          <w:szCs w:val="28"/>
        </w:rPr>
        <w:t>3</w:t>
      </w:r>
      <w:r w:rsidR="00EE2563" w:rsidRPr="008B14B7">
        <w:rPr>
          <w:rFonts w:ascii="Times New Roman" w:hAnsi="Times New Roman"/>
          <w:sz w:val="28"/>
          <w:szCs w:val="28"/>
        </w:rPr>
        <w:t xml:space="preserve">. </w:t>
      </w:r>
      <w:r w:rsidR="005331D3" w:rsidRPr="008B14B7">
        <w:rPr>
          <w:rFonts w:ascii="Times New Roman" w:hAnsi="Times New Roman"/>
          <w:sz w:val="28"/>
          <w:szCs w:val="28"/>
        </w:rPr>
        <w:t>Утвердить</w:t>
      </w:r>
      <w:r w:rsidR="005331D3">
        <w:rPr>
          <w:rFonts w:ascii="Times New Roman" w:hAnsi="Times New Roman"/>
          <w:sz w:val="28"/>
          <w:szCs w:val="28"/>
        </w:rPr>
        <w:t xml:space="preserve"> </w:t>
      </w:r>
      <w:r w:rsidR="005331D3" w:rsidRPr="00F91F41">
        <w:rPr>
          <w:rFonts w:ascii="Times New Roman" w:hAnsi="Times New Roman"/>
          <w:sz w:val="28"/>
          <w:szCs w:val="28"/>
        </w:rPr>
        <w:t xml:space="preserve">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r w:rsidR="005331D3" w:rsidRPr="00F91F41">
        <w:rPr>
          <w:rFonts w:ascii="Times New Roman" w:hAnsi="Times New Roman"/>
          <w:sz w:val="28"/>
          <w:szCs w:val="28"/>
        </w:rPr>
        <w:lastRenderedPageBreak/>
        <w:t xml:space="preserve">предусмотренные приложением № 15 к государственной программе Российской Федерации </w:t>
      </w:r>
      <w:r w:rsidR="005331D3">
        <w:rPr>
          <w:rFonts w:ascii="Times New Roman" w:hAnsi="Times New Roman"/>
          <w:sz w:val="28"/>
          <w:szCs w:val="28"/>
        </w:rPr>
        <w:t>«</w:t>
      </w:r>
      <w:r w:rsidR="005331D3" w:rsidRPr="00F91F41">
        <w:rPr>
          <w:rFonts w:ascii="Times New Roman" w:hAnsi="Times New Roman"/>
          <w:sz w:val="28"/>
          <w:szCs w:val="28"/>
        </w:rPr>
        <w:t>Обеспечение доступным и комфортным жильем и коммунальными услугами граждан Российской Федерации</w:t>
      </w:r>
      <w:r w:rsidR="005331D3">
        <w:rPr>
          <w:rFonts w:ascii="Times New Roman" w:hAnsi="Times New Roman"/>
          <w:sz w:val="28"/>
          <w:szCs w:val="28"/>
        </w:rPr>
        <w:t>»</w:t>
      </w:r>
      <w:r w:rsidR="005331D3" w:rsidRPr="00F91F41">
        <w:rPr>
          <w:rFonts w:ascii="Times New Roman" w:hAnsi="Times New Roman"/>
          <w:sz w:val="28"/>
          <w:szCs w:val="28"/>
        </w:rPr>
        <w:t>, утвержденной постановлением Правительства Российской Федерации от 30 декабря 2017 г. № 1710</w:t>
      </w:r>
      <w:r w:rsidR="005331D3">
        <w:rPr>
          <w:rFonts w:ascii="Times New Roman" w:hAnsi="Times New Roman"/>
          <w:sz w:val="28"/>
          <w:szCs w:val="28"/>
        </w:rPr>
        <w:br/>
        <w:t>«</w:t>
      </w:r>
      <w:r w:rsidR="005331D3" w:rsidRPr="00F91F41">
        <w:rPr>
          <w:rFonts w:ascii="Times New Roman" w:hAnsi="Times New Roman"/>
          <w:sz w:val="28"/>
          <w:szCs w:val="28"/>
        </w:rPr>
        <w:t xml:space="preserve">Об утверждении государственной программы Российской Федерации </w:t>
      </w:r>
      <w:r w:rsidR="005331D3">
        <w:rPr>
          <w:rFonts w:ascii="Times New Roman" w:hAnsi="Times New Roman"/>
          <w:sz w:val="28"/>
          <w:szCs w:val="28"/>
        </w:rPr>
        <w:t>«</w:t>
      </w:r>
      <w:r w:rsidR="005331D3" w:rsidRPr="00F91F41">
        <w:rPr>
          <w:rFonts w:ascii="Times New Roman" w:hAnsi="Times New Roman"/>
          <w:sz w:val="28"/>
          <w:szCs w:val="28"/>
        </w:rPr>
        <w:t>Обеспечение доступным и комфортным жильем и коммунальными услугами граждан Российской Федерации</w:t>
      </w:r>
      <w:r w:rsidR="005331D3">
        <w:rPr>
          <w:rFonts w:ascii="Times New Roman" w:hAnsi="Times New Roman"/>
          <w:sz w:val="28"/>
          <w:szCs w:val="28"/>
        </w:rPr>
        <w:t>»,</w:t>
      </w:r>
      <w:r w:rsidR="005331D3" w:rsidRPr="000D02C1">
        <w:rPr>
          <w:rFonts w:ascii="Times New Roman" w:hAnsi="Times New Roman"/>
          <w:sz w:val="28"/>
          <w:szCs w:val="28"/>
        </w:rPr>
        <w:t xml:space="preserve"> </w:t>
      </w:r>
      <w:r w:rsidR="005331D3">
        <w:rPr>
          <w:rFonts w:ascii="Times New Roman" w:hAnsi="Times New Roman"/>
          <w:sz w:val="28"/>
          <w:szCs w:val="28"/>
        </w:rPr>
        <w:t>в новой редакции.</w:t>
      </w:r>
    </w:p>
    <w:p w:rsidR="00EE2563" w:rsidRPr="008B14B7" w:rsidRDefault="00834F36" w:rsidP="00EE2563">
      <w:pPr>
        <w:spacing w:after="0" w:line="360" w:lineRule="exact"/>
        <w:ind w:firstLine="709"/>
        <w:contextualSpacing/>
        <w:jc w:val="both"/>
        <w:rPr>
          <w:rFonts w:ascii="Times New Roman" w:hAnsi="Times New Roman"/>
          <w:sz w:val="28"/>
          <w:szCs w:val="28"/>
        </w:rPr>
      </w:pPr>
      <w:r>
        <w:rPr>
          <w:rFonts w:ascii="Times New Roman" w:hAnsi="Times New Roman"/>
          <w:sz w:val="28"/>
          <w:szCs w:val="28"/>
        </w:rPr>
        <w:t>4</w:t>
      </w:r>
      <w:r w:rsidR="005E4E7C">
        <w:rPr>
          <w:rFonts w:ascii="Times New Roman" w:hAnsi="Times New Roman"/>
          <w:sz w:val="28"/>
          <w:szCs w:val="28"/>
        </w:rPr>
        <w:t xml:space="preserve">. </w:t>
      </w:r>
      <w:r w:rsidR="00EE2563" w:rsidRPr="008B14B7">
        <w:rPr>
          <w:rFonts w:ascii="Times New Roman" w:hAnsi="Times New Roman"/>
          <w:sz w:val="28"/>
          <w:szCs w:val="28"/>
        </w:rPr>
        <w:t>Изменения, утверждаемые настоящим постановлением, вступают в силу с 1 января 2019 года.</w:t>
      </w:r>
    </w:p>
    <w:p w:rsidR="00EE2563" w:rsidRPr="008B14B7" w:rsidRDefault="00EE2563" w:rsidP="00EE2563">
      <w:pPr>
        <w:pStyle w:val="2"/>
        <w:spacing w:line="360" w:lineRule="exact"/>
        <w:ind w:firstLine="709"/>
        <w:contextualSpacing/>
      </w:pPr>
    </w:p>
    <w:p w:rsidR="00EE2563" w:rsidRPr="008B14B7" w:rsidRDefault="00EE2563" w:rsidP="00EE2563">
      <w:pPr>
        <w:pStyle w:val="2"/>
        <w:spacing w:line="360" w:lineRule="exact"/>
        <w:ind w:firstLine="709"/>
        <w:contextualSpacing/>
      </w:pPr>
    </w:p>
    <w:tbl>
      <w:tblPr>
        <w:tblW w:w="0" w:type="auto"/>
        <w:tblLook w:val="04A0" w:firstRow="1" w:lastRow="0" w:firstColumn="1" w:lastColumn="0" w:noHBand="0" w:noVBand="1"/>
      </w:tblPr>
      <w:tblGrid>
        <w:gridCol w:w="3794"/>
        <w:gridCol w:w="5492"/>
      </w:tblGrid>
      <w:tr w:rsidR="008B14B7" w:rsidRPr="008B14B7" w:rsidTr="00503384">
        <w:tc>
          <w:tcPr>
            <w:tcW w:w="3794" w:type="dxa"/>
            <w:shd w:val="clear" w:color="auto" w:fill="auto"/>
          </w:tcPr>
          <w:p w:rsidR="00EE2563" w:rsidRPr="008B14B7" w:rsidRDefault="00EE2563" w:rsidP="00503384">
            <w:pPr>
              <w:spacing w:after="0" w:line="240" w:lineRule="auto"/>
              <w:contextualSpacing/>
              <w:jc w:val="center"/>
              <w:rPr>
                <w:rFonts w:ascii="Times New Roman" w:hAnsi="Times New Roman"/>
                <w:sz w:val="28"/>
                <w:szCs w:val="28"/>
                <w:lang w:eastAsia="ru-RU"/>
              </w:rPr>
            </w:pPr>
            <w:r w:rsidRPr="008B14B7">
              <w:rPr>
                <w:rFonts w:ascii="Times New Roman" w:hAnsi="Times New Roman"/>
                <w:sz w:val="28"/>
                <w:szCs w:val="28"/>
                <w:lang w:eastAsia="ru-RU"/>
              </w:rPr>
              <w:t>Председатель Правительства</w:t>
            </w:r>
          </w:p>
          <w:p w:rsidR="00EE2563" w:rsidRPr="008B14B7" w:rsidRDefault="00EE2563" w:rsidP="00503384">
            <w:pPr>
              <w:spacing w:after="0" w:line="240" w:lineRule="auto"/>
              <w:contextualSpacing/>
              <w:jc w:val="center"/>
              <w:rPr>
                <w:rFonts w:ascii="Times New Roman" w:hAnsi="Times New Roman"/>
                <w:sz w:val="28"/>
                <w:szCs w:val="28"/>
                <w:lang w:eastAsia="ru-RU"/>
              </w:rPr>
            </w:pPr>
            <w:r w:rsidRPr="008B14B7">
              <w:rPr>
                <w:rFonts w:ascii="Times New Roman" w:hAnsi="Times New Roman"/>
                <w:sz w:val="28"/>
                <w:szCs w:val="28"/>
                <w:lang w:eastAsia="ru-RU"/>
              </w:rPr>
              <w:t>Российской Федерации</w:t>
            </w:r>
          </w:p>
        </w:tc>
        <w:tc>
          <w:tcPr>
            <w:tcW w:w="5492" w:type="dxa"/>
            <w:shd w:val="clear" w:color="auto" w:fill="auto"/>
          </w:tcPr>
          <w:p w:rsidR="00EE2563" w:rsidRPr="008B14B7" w:rsidRDefault="00EE2563" w:rsidP="00503384">
            <w:pPr>
              <w:autoSpaceDE w:val="0"/>
              <w:autoSpaceDN w:val="0"/>
              <w:adjustRightInd w:val="0"/>
              <w:spacing w:after="0" w:line="240" w:lineRule="auto"/>
              <w:contextualSpacing/>
              <w:jc w:val="right"/>
              <w:rPr>
                <w:rFonts w:ascii="Times New Roman" w:hAnsi="Times New Roman"/>
                <w:sz w:val="28"/>
                <w:szCs w:val="28"/>
                <w:lang w:eastAsia="ru-RU"/>
              </w:rPr>
            </w:pPr>
          </w:p>
          <w:p w:rsidR="00EE2563" w:rsidRPr="008B14B7" w:rsidRDefault="00EE2563" w:rsidP="00503384">
            <w:pPr>
              <w:autoSpaceDE w:val="0"/>
              <w:autoSpaceDN w:val="0"/>
              <w:adjustRightInd w:val="0"/>
              <w:spacing w:after="0" w:line="240" w:lineRule="auto"/>
              <w:contextualSpacing/>
              <w:jc w:val="right"/>
              <w:rPr>
                <w:rFonts w:ascii="Times New Roman" w:hAnsi="Times New Roman"/>
                <w:sz w:val="28"/>
                <w:szCs w:val="28"/>
                <w:lang w:eastAsia="ru-RU"/>
              </w:rPr>
            </w:pPr>
            <w:r w:rsidRPr="008B14B7">
              <w:rPr>
                <w:rFonts w:ascii="Times New Roman" w:hAnsi="Times New Roman"/>
                <w:sz w:val="28"/>
                <w:szCs w:val="28"/>
                <w:lang w:eastAsia="ru-RU"/>
              </w:rPr>
              <w:t>Д. Медведев</w:t>
            </w:r>
          </w:p>
        </w:tc>
      </w:tr>
    </w:tbl>
    <w:p w:rsidR="00EE2563" w:rsidRPr="008B14B7" w:rsidRDefault="00EE2563">
      <w:pPr>
        <w:pStyle w:val="ConsPlusTitle"/>
        <w:jc w:val="center"/>
        <w:outlineLvl w:val="0"/>
        <w:rPr>
          <w:rFonts w:ascii="Times New Roman" w:hAnsi="Times New Roman" w:cs="Times New Roman"/>
          <w:sz w:val="28"/>
          <w:szCs w:val="28"/>
        </w:rPr>
      </w:pPr>
    </w:p>
    <w:p w:rsidR="00EE2563" w:rsidRPr="008B14B7" w:rsidRDefault="00EE2563">
      <w:pPr>
        <w:pStyle w:val="ConsPlusTitle"/>
        <w:jc w:val="center"/>
        <w:outlineLvl w:val="0"/>
        <w:rPr>
          <w:rFonts w:ascii="Times New Roman" w:hAnsi="Times New Roman" w:cs="Times New Roman"/>
          <w:sz w:val="28"/>
          <w:szCs w:val="28"/>
        </w:rPr>
      </w:pPr>
    </w:p>
    <w:p w:rsidR="00EE2563" w:rsidRPr="008B14B7" w:rsidRDefault="00EE2563">
      <w:pPr>
        <w:pStyle w:val="ConsPlusTitle"/>
        <w:jc w:val="center"/>
        <w:outlineLvl w:val="0"/>
        <w:rPr>
          <w:rFonts w:ascii="Times New Roman" w:hAnsi="Times New Roman" w:cs="Times New Roman"/>
          <w:sz w:val="28"/>
          <w:szCs w:val="28"/>
        </w:rPr>
      </w:pPr>
    </w:p>
    <w:p w:rsidR="00996AE8" w:rsidRDefault="00996AE8"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9D06AE" w:rsidRDefault="009D06AE" w:rsidP="00EE2563">
      <w:pPr>
        <w:pStyle w:val="ConsPlusNormal"/>
        <w:jc w:val="right"/>
        <w:rPr>
          <w:rFonts w:ascii="Times New Roman" w:hAnsi="Times New Roman" w:cs="Times New Roman"/>
          <w:sz w:val="28"/>
          <w:szCs w:val="28"/>
        </w:rPr>
      </w:pPr>
    </w:p>
    <w:p w:rsidR="00BC37D8" w:rsidRPr="008B14B7" w:rsidRDefault="008B0F02">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 </w:t>
      </w:r>
      <w:r w:rsidR="00F91F41">
        <w:rPr>
          <w:rFonts w:ascii="Times New Roman" w:hAnsi="Times New Roman" w:cs="Times New Roman"/>
          <w:sz w:val="28"/>
          <w:szCs w:val="28"/>
        </w:rPr>
        <w:t>«</w:t>
      </w:r>
      <w:r w:rsidR="00BC37D8" w:rsidRPr="008B14B7">
        <w:rPr>
          <w:rFonts w:ascii="Times New Roman" w:hAnsi="Times New Roman" w:cs="Times New Roman"/>
          <w:sz w:val="28"/>
          <w:szCs w:val="28"/>
        </w:rPr>
        <w:t>Приложение N 15</w:t>
      </w:r>
    </w:p>
    <w:p w:rsidR="00BC37D8" w:rsidRPr="008B14B7" w:rsidRDefault="00BC37D8">
      <w:pPr>
        <w:pStyle w:val="ConsPlusNormal"/>
        <w:jc w:val="right"/>
        <w:rPr>
          <w:rFonts w:ascii="Times New Roman" w:hAnsi="Times New Roman" w:cs="Times New Roman"/>
          <w:sz w:val="28"/>
          <w:szCs w:val="28"/>
        </w:rPr>
      </w:pPr>
      <w:r w:rsidRPr="008B14B7">
        <w:rPr>
          <w:rFonts w:ascii="Times New Roman" w:hAnsi="Times New Roman" w:cs="Times New Roman"/>
          <w:sz w:val="28"/>
          <w:szCs w:val="28"/>
        </w:rPr>
        <w:t>к государственной программе</w:t>
      </w:r>
    </w:p>
    <w:p w:rsidR="00BC37D8" w:rsidRPr="008B14B7" w:rsidRDefault="00BC37D8">
      <w:pPr>
        <w:pStyle w:val="ConsPlusNormal"/>
        <w:jc w:val="right"/>
        <w:rPr>
          <w:rFonts w:ascii="Times New Roman" w:hAnsi="Times New Roman" w:cs="Times New Roman"/>
          <w:sz w:val="28"/>
          <w:szCs w:val="28"/>
        </w:rPr>
      </w:pPr>
      <w:r w:rsidRPr="008B14B7">
        <w:rPr>
          <w:rFonts w:ascii="Times New Roman" w:hAnsi="Times New Roman" w:cs="Times New Roman"/>
          <w:sz w:val="28"/>
          <w:szCs w:val="28"/>
        </w:rPr>
        <w:t xml:space="preserve">Российской Федерации </w:t>
      </w:r>
      <w:r w:rsidR="00F91F41">
        <w:rPr>
          <w:rFonts w:ascii="Times New Roman" w:hAnsi="Times New Roman" w:cs="Times New Roman"/>
          <w:sz w:val="28"/>
          <w:szCs w:val="28"/>
        </w:rPr>
        <w:t>«</w:t>
      </w:r>
      <w:r w:rsidRPr="008B14B7">
        <w:rPr>
          <w:rFonts w:ascii="Times New Roman" w:hAnsi="Times New Roman" w:cs="Times New Roman"/>
          <w:sz w:val="28"/>
          <w:szCs w:val="28"/>
        </w:rPr>
        <w:t>Обеспечение</w:t>
      </w:r>
    </w:p>
    <w:p w:rsidR="00BC37D8" w:rsidRPr="008B14B7" w:rsidRDefault="00BC37D8">
      <w:pPr>
        <w:pStyle w:val="ConsPlusNormal"/>
        <w:jc w:val="right"/>
        <w:rPr>
          <w:rFonts w:ascii="Times New Roman" w:hAnsi="Times New Roman" w:cs="Times New Roman"/>
          <w:sz w:val="28"/>
          <w:szCs w:val="28"/>
        </w:rPr>
      </w:pPr>
      <w:r w:rsidRPr="008B14B7">
        <w:rPr>
          <w:rFonts w:ascii="Times New Roman" w:hAnsi="Times New Roman" w:cs="Times New Roman"/>
          <w:sz w:val="28"/>
          <w:szCs w:val="28"/>
        </w:rPr>
        <w:t>доступным и комфортным жильем</w:t>
      </w:r>
    </w:p>
    <w:p w:rsidR="00BC37D8" w:rsidRPr="008B14B7" w:rsidRDefault="00BC37D8">
      <w:pPr>
        <w:pStyle w:val="ConsPlusNormal"/>
        <w:jc w:val="right"/>
        <w:rPr>
          <w:rFonts w:ascii="Times New Roman" w:hAnsi="Times New Roman" w:cs="Times New Roman"/>
          <w:sz w:val="28"/>
          <w:szCs w:val="28"/>
        </w:rPr>
      </w:pPr>
      <w:r w:rsidRPr="008B14B7">
        <w:rPr>
          <w:rFonts w:ascii="Times New Roman" w:hAnsi="Times New Roman" w:cs="Times New Roman"/>
          <w:sz w:val="28"/>
          <w:szCs w:val="28"/>
        </w:rPr>
        <w:t>и коммунальными услугами граждан</w:t>
      </w:r>
    </w:p>
    <w:p w:rsidR="00BC37D8" w:rsidRPr="008B14B7" w:rsidRDefault="00BC37D8">
      <w:pPr>
        <w:pStyle w:val="ConsPlusNormal"/>
        <w:jc w:val="right"/>
        <w:rPr>
          <w:rFonts w:ascii="Times New Roman" w:hAnsi="Times New Roman" w:cs="Times New Roman"/>
          <w:sz w:val="28"/>
          <w:szCs w:val="28"/>
        </w:rPr>
      </w:pPr>
      <w:r w:rsidRPr="008B14B7">
        <w:rPr>
          <w:rFonts w:ascii="Times New Roman" w:hAnsi="Times New Roman" w:cs="Times New Roman"/>
          <w:sz w:val="28"/>
          <w:szCs w:val="28"/>
        </w:rPr>
        <w:t>Российской Федерации</w:t>
      </w:r>
      <w:r w:rsidR="00F91F41">
        <w:rPr>
          <w:rFonts w:ascii="Times New Roman" w:hAnsi="Times New Roman" w:cs="Times New Roman"/>
          <w:sz w:val="28"/>
          <w:szCs w:val="28"/>
        </w:rPr>
        <w:t>»</w:t>
      </w:r>
    </w:p>
    <w:p w:rsidR="00BC37D8" w:rsidRPr="008B14B7" w:rsidRDefault="00BC37D8">
      <w:pPr>
        <w:pStyle w:val="ConsPlusNormal"/>
        <w:jc w:val="both"/>
        <w:rPr>
          <w:rFonts w:ascii="Times New Roman" w:hAnsi="Times New Roman" w:cs="Times New Roman"/>
          <w:sz w:val="28"/>
          <w:szCs w:val="28"/>
        </w:rPr>
      </w:pPr>
    </w:p>
    <w:p w:rsidR="00EE2563" w:rsidRPr="008B14B7" w:rsidRDefault="00EE2563">
      <w:pPr>
        <w:pStyle w:val="ConsPlusTitle"/>
        <w:jc w:val="center"/>
        <w:rPr>
          <w:rFonts w:ascii="Times New Roman" w:hAnsi="Times New Roman" w:cs="Times New Roman"/>
          <w:sz w:val="28"/>
          <w:szCs w:val="28"/>
        </w:rPr>
      </w:pPr>
      <w:bookmarkStart w:id="1" w:name="P1672"/>
      <w:bookmarkEnd w:id="1"/>
    </w:p>
    <w:p w:rsidR="00EE2563" w:rsidRPr="008B14B7" w:rsidRDefault="00EE2563">
      <w:pPr>
        <w:pStyle w:val="ConsPlusTitle"/>
        <w:jc w:val="center"/>
        <w:rPr>
          <w:rFonts w:ascii="Times New Roman" w:hAnsi="Times New Roman" w:cs="Times New Roman"/>
          <w:sz w:val="28"/>
          <w:szCs w:val="28"/>
        </w:rPr>
      </w:pPr>
    </w:p>
    <w:p w:rsidR="00EE2563" w:rsidRPr="008B14B7" w:rsidRDefault="00EE2563">
      <w:pPr>
        <w:pStyle w:val="ConsPlusTitle"/>
        <w:jc w:val="center"/>
        <w:rPr>
          <w:rFonts w:ascii="Times New Roman" w:hAnsi="Times New Roman" w:cs="Times New Roman"/>
          <w:sz w:val="28"/>
          <w:szCs w:val="28"/>
        </w:rPr>
      </w:pPr>
    </w:p>
    <w:p w:rsidR="00BC37D8" w:rsidRPr="008B14B7" w:rsidRDefault="00BC37D8">
      <w:pPr>
        <w:pStyle w:val="ConsPlusTitle"/>
        <w:jc w:val="center"/>
        <w:rPr>
          <w:rFonts w:ascii="Times New Roman" w:hAnsi="Times New Roman" w:cs="Times New Roman"/>
          <w:sz w:val="28"/>
          <w:szCs w:val="28"/>
        </w:rPr>
      </w:pPr>
      <w:r w:rsidRPr="008B14B7">
        <w:rPr>
          <w:rFonts w:ascii="Times New Roman" w:hAnsi="Times New Roman" w:cs="Times New Roman"/>
          <w:sz w:val="28"/>
          <w:szCs w:val="28"/>
        </w:rPr>
        <w:t>ПРАВИЛА</w:t>
      </w:r>
    </w:p>
    <w:p w:rsidR="00BC37D8" w:rsidRPr="008B14B7" w:rsidRDefault="00BC37D8">
      <w:pPr>
        <w:pStyle w:val="ConsPlusTitle"/>
        <w:jc w:val="center"/>
        <w:rPr>
          <w:rFonts w:ascii="Times New Roman" w:hAnsi="Times New Roman" w:cs="Times New Roman"/>
          <w:sz w:val="28"/>
          <w:szCs w:val="28"/>
        </w:rPr>
      </w:pPr>
      <w:r w:rsidRPr="008B14B7">
        <w:rPr>
          <w:rFonts w:ascii="Times New Roman" w:hAnsi="Times New Roman" w:cs="Times New Roman"/>
          <w:sz w:val="28"/>
          <w:szCs w:val="28"/>
        </w:rPr>
        <w:t>ПРЕДОСТАВЛЕНИЯ И РАСПРЕДЕЛЕНИЯ СУБСИДИЙ ИЗ ФЕДЕРАЛЬНОГО</w:t>
      </w:r>
    </w:p>
    <w:p w:rsidR="00BC37D8" w:rsidRPr="008B14B7" w:rsidRDefault="00BC37D8">
      <w:pPr>
        <w:pStyle w:val="ConsPlusTitle"/>
        <w:jc w:val="center"/>
        <w:rPr>
          <w:rFonts w:ascii="Times New Roman" w:hAnsi="Times New Roman" w:cs="Times New Roman"/>
          <w:sz w:val="28"/>
          <w:szCs w:val="28"/>
        </w:rPr>
      </w:pPr>
      <w:r w:rsidRPr="008B14B7">
        <w:rPr>
          <w:rFonts w:ascii="Times New Roman" w:hAnsi="Times New Roman" w:cs="Times New Roman"/>
          <w:sz w:val="28"/>
          <w:szCs w:val="28"/>
        </w:rPr>
        <w:t>БЮДЖЕТА БЮДЖЕТАМ СУБЪЕКТОВ РОССИЙСКОЙ ФЕДЕРАЦИИ</w:t>
      </w:r>
    </w:p>
    <w:p w:rsidR="00BC37D8" w:rsidRPr="008B14B7" w:rsidRDefault="00BC37D8">
      <w:pPr>
        <w:pStyle w:val="ConsPlusTitle"/>
        <w:jc w:val="center"/>
        <w:rPr>
          <w:rFonts w:ascii="Times New Roman" w:hAnsi="Times New Roman" w:cs="Times New Roman"/>
          <w:sz w:val="28"/>
          <w:szCs w:val="28"/>
        </w:rPr>
      </w:pPr>
      <w:r w:rsidRPr="008B14B7">
        <w:rPr>
          <w:rFonts w:ascii="Times New Roman" w:hAnsi="Times New Roman" w:cs="Times New Roman"/>
          <w:sz w:val="28"/>
          <w:szCs w:val="28"/>
        </w:rPr>
        <w:t>НА ПОДДЕРЖКУ ГОСУДАРСТВЕННЫХ ПРОГРАММ СУБЪЕКТОВ</w:t>
      </w:r>
    </w:p>
    <w:p w:rsidR="00BC37D8" w:rsidRPr="008B14B7" w:rsidRDefault="00BC37D8">
      <w:pPr>
        <w:pStyle w:val="ConsPlusTitle"/>
        <w:jc w:val="center"/>
        <w:rPr>
          <w:rFonts w:ascii="Times New Roman" w:hAnsi="Times New Roman" w:cs="Times New Roman"/>
          <w:sz w:val="28"/>
          <w:szCs w:val="28"/>
        </w:rPr>
      </w:pPr>
      <w:r w:rsidRPr="008B14B7">
        <w:rPr>
          <w:rFonts w:ascii="Times New Roman" w:hAnsi="Times New Roman" w:cs="Times New Roman"/>
          <w:sz w:val="28"/>
          <w:szCs w:val="28"/>
        </w:rPr>
        <w:t>РОССИЙСКОЙ ФЕДЕРАЦИИ И МУНИЦИПАЛЬНЫХ ПРОГРАММ</w:t>
      </w:r>
    </w:p>
    <w:p w:rsidR="00BC37D8" w:rsidRPr="008B14B7" w:rsidRDefault="00BC37D8">
      <w:pPr>
        <w:pStyle w:val="ConsPlusTitle"/>
        <w:jc w:val="center"/>
        <w:rPr>
          <w:rFonts w:ascii="Times New Roman" w:hAnsi="Times New Roman" w:cs="Times New Roman"/>
          <w:sz w:val="28"/>
          <w:szCs w:val="28"/>
        </w:rPr>
      </w:pPr>
      <w:r w:rsidRPr="008B14B7">
        <w:rPr>
          <w:rFonts w:ascii="Times New Roman" w:hAnsi="Times New Roman" w:cs="Times New Roman"/>
          <w:sz w:val="28"/>
          <w:szCs w:val="28"/>
        </w:rPr>
        <w:t>ФОРМИРОВАНИЯ СОВРЕМЕННОЙ ГОРОДСКОЙ СРЕДЫ</w:t>
      </w:r>
    </w:p>
    <w:p w:rsidR="00BC37D8" w:rsidRPr="008B14B7" w:rsidRDefault="00BC37D8">
      <w:pPr>
        <w:spacing w:after="1"/>
        <w:rPr>
          <w:rFonts w:ascii="Times New Roman" w:hAnsi="Times New Roman"/>
          <w:sz w:val="28"/>
          <w:szCs w:val="28"/>
        </w:rPr>
      </w:pPr>
    </w:p>
    <w:p w:rsidR="00BC37D8" w:rsidRPr="008B14B7" w:rsidRDefault="00BC37D8">
      <w:pPr>
        <w:pStyle w:val="ConsPlusNormal"/>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1. Настоящие Правила устанавливают цели, порядок и условия предоставления и распределения субсидий из федерального бюджета бюджетам субъектов Российской Федерации на поддержку государственных программ (подпрограмм) субъектов Российской Федерации и муниципальных программ формирования современной городской среды (далее - субсидии из федерального бюджета) в рамках </w:t>
      </w:r>
      <w:r w:rsidR="008F6C56" w:rsidRPr="008B14B7">
        <w:rPr>
          <w:rFonts w:ascii="Times New Roman" w:hAnsi="Times New Roman" w:cs="Times New Roman"/>
          <w:sz w:val="28"/>
          <w:szCs w:val="28"/>
        </w:rPr>
        <w:t>федерального проекта «Формирование комфортной городской среды»</w:t>
      </w:r>
      <w:r w:rsidR="00B81D8F" w:rsidRPr="008B14B7">
        <w:rPr>
          <w:rFonts w:ascii="Times New Roman" w:hAnsi="Times New Roman" w:cs="Times New Roman"/>
          <w:sz w:val="28"/>
          <w:szCs w:val="28"/>
        </w:rPr>
        <w:t xml:space="preserve"> (далее – федеральный проект)</w:t>
      </w:r>
      <w:r w:rsidR="008F6C56" w:rsidRPr="008B14B7">
        <w:rPr>
          <w:rFonts w:ascii="Times New Roman" w:hAnsi="Times New Roman" w:cs="Times New Roman"/>
          <w:sz w:val="28"/>
          <w:szCs w:val="28"/>
        </w:rPr>
        <w:t xml:space="preserve"> национального проекта «Жилье и городская среда»</w:t>
      </w:r>
      <w:r w:rsidR="00C90942" w:rsidRPr="008B14B7">
        <w:rPr>
          <w:rFonts w:ascii="Times New Roman" w:hAnsi="Times New Roman" w:cs="Times New Roman"/>
          <w:sz w:val="28"/>
          <w:szCs w:val="28"/>
        </w:rPr>
        <w:t xml:space="preserve"> </w:t>
      </w:r>
      <w:r w:rsidR="00B81D8F" w:rsidRPr="008B14B7">
        <w:rPr>
          <w:rFonts w:ascii="Times New Roman" w:hAnsi="Times New Roman" w:cs="Times New Roman"/>
          <w:sz w:val="28"/>
          <w:szCs w:val="28"/>
        </w:rPr>
        <w:t>(далее</w:t>
      </w:r>
      <w:r w:rsidR="00A6649B" w:rsidRPr="008B14B7">
        <w:rPr>
          <w:rFonts w:ascii="Times New Roman" w:hAnsi="Times New Roman" w:cs="Times New Roman"/>
          <w:sz w:val="28"/>
          <w:szCs w:val="28"/>
        </w:rPr>
        <w:t xml:space="preserve"> </w:t>
      </w:r>
      <w:r w:rsidR="00B81D8F" w:rsidRPr="008B14B7">
        <w:rPr>
          <w:rFonts w:ascii="Times New Roman" w:hAnsi="Times New Roman" w:cs="Times New Roman"/>
          <w:sz w:val="28"/>
          <w:szCs w:val="28"/>
        </w:rPr>
        <w:t>- национальный проект)</w:t>
      </w:r>
      <w:r w:rsidR="008F6C56" w:rsidRPr="008B14B7">
        <w:rPr>
          <w:rFonts w:ascii="Times New Roman" w:hAnsi="Times New Roman" w:cs="Times New Roman"/>
          <w:sz w:val="28"/>
          <w:szCs w:val="28"/>
        </w:rPr>
        <w:t>.</w:t>
      </w:r>
    </w:p>
    <w:p w:rsidR="00BC37D8" w:rsidRPr="008B14B7" w:rsidRDefault="00BC37D8">
      <w:pPr>
        <w:pStyle w:val="ConsPlusNormal"/>
        <w:spacing w:before="220"/>
        <w:ind w:firstLine="540"/>
        <w:jc w:val="both"/>
        <w:rPr>
          <w:rFonts w:ascii="Times New Roman" w:hAnsi="Times New Roman" w:cs="Times New Roman"/>
          <w:sz w:val="28"/>
          <w:szCs w:val="28"/>
        </w:rPr>
      </w:pPr>
      <w:bookmarkStart w:id="2" w:name="P1682"/>
      <w:bookmarkEnd w:id="2"/>
      <w:r w:rsidRPr="008B14B7">
        <w:rPr>
          <w:rFonts w:ascii="Times New Roman" w:hAnsi="Times New Roman" w:cs="Times New Roman"/>
          <w:sz w:val="28"/>
          <w:szCs w:val="28"/>
        </w:rPr>
        <w:t>2. Субсидии из федерального бюджета предоставляются в целях софинансирования расходных обязательств субъектов Российской Федерации, связанных с реализацией государственных программ (подпрограмм) субъектов Российской Федерации формирования современной городской среды, а также с предоставлением субсидий местным бюджетам из бюджета субъекта Российской Федерации на реализацию муниципальных программ, направленных на реализацию мероприятий по благоустройству территорий муниципальных образований, в том числе территорий муниципальных образований соответствующего функционального назначения (площадей, набережных, улиц, пешеходных зон, скверов, парков, иных территорий) (далее - общественные территории), дворовых территорий (далее - муниципальная программа).</w:t>
      </w:r>
    </w:p>
    <w:p w:rsidR="00BC37D8" w:rsidRDefault="00BC37D8" w:rsidP="006855F5">
      <w:pPr>
        <w:pStyle w:val="ConsPlusNormal"/>
        <w:ind w:firstLine="539"/>
        <w:jc w:val="both"/>
        <w:rPr>
          <w:rFonts w:ascii="Times New Roman" w:hAnsi="Times New Roman" w:cs="Times New Roman"/>
          <w:sz w:val="28"/>
          <w:szCs w:val="28"/>
        </w:rPr>
      </w:pPr>
      <w:r w:rsidRPr="008B14B7">
        <w:rPr>
          <w:rFonts w:ascii="Times New Roman" w:hAnsi="Times New Roman" w:cs="Times New Roman"/>
          <w:sz w:val="28"/>
          <w:szCs w:val="28"/>
        </w:rPr>
        <w:t>3. В целях настоящих Правил 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6855F5" w:rsidRDefault="006855F5" w:rsidP="006855F5">
      <w:pPr>
        <w:pStyle w:val="ConsPlusNormal"/>
        <w:ind w:firstLine="539"/>
        <w:jc w:val="both"/>
        <w:rPr>
          <w:rFonts w:ascii="Times New Roman" w:hAnsi="Times New Roman" w:cs="Times New Roman"/>
          <w:sz w:val="28"/>
          <w:szCs w:val="28"/>
        </w:rPr>
      </w:pPr>
      <w:r w:rsidRPr="00B83D0F">
        <w:rPr>
          <w:rFonts w:ascii="Times New Roman" w:hAnsi="Times New Roman" w:cs="Times New Roman"/>
          <w:sz w:val="28"/>
          <w:szCs w:val="28"/>
        </w:rPr>
        <w:t>В целях настоящих Правил под малыми городами понимаются населенные пункты, имеющие статус города, с численностью населения</w:t>
      </w:r>
      <w:r w:rsidR="004561F8">
        <w:rPr>
          <w:rFonts w:ascii="Times New Roman" w:hAnsi="Times New Roman" w:cs="Times New Roman"/>
          <w:sz w:val="28"/>
          <w:szCs w:val="28"/>
        </w:rPr>
        <w:t xml:space="preserve"> </w:t>
      </w:r>
      <w:r w:rsidRPr="00B83D0F">
        <w:rPr>
          <w:rFonts w:ascii="Times New Roman" w:hAnsi="Times New Roman" w:cs="Times New Roman"/>
          <w:sz w:val="28"/>
          <w:szCs w:val="28"/>
        </w:rPr>
        <w:t>до 100 тыс. человек включительно.</w:t>
      </w:r>
    </w:p>
    <w:p w:rsidR="00BC37D8"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4. Субсидии из федерального бюджета предоставляются Министерством строительства и жилищно-коммунального хозяйства Российской Федерации в пределах бюджетных ассигнований, предусмотренных федеральным законом о федеральном бюджете на соответствующий финансовый год и плановый период, и лимитов бюджетных обязательств, доведенных в установленном порядке до этого Министерства как получателя средств федерального бюджета, на цели, указанные в </w:t>
      </w:r>
      <w:hyperlink w:anchor="P1682" w:history="1">
        <w:r w:rsidRPr="008B14B7">
          <w:rPr>
            <w:rFonts w:ascii="Times New Roman" w:hAnsi="Times New Roman" w:cs="Times New Roman"/>
            <w:sz w:val="28"/>
            <w:szCs w:val="28"/>
          </w:rPr>
          <w:t>пункте 2</w:t>
        </w:r>
      </w:hyperlink>
      <w:r w:rsidRPr="008B14B7">
        <w:rPr>
          <w:rFonts w:ascii="Times New Roman" w:hAnsi="Times New Roman" w:cs="Times New Roman"/>
          <w:sz w:val="28"/>
          <w:szCs w:val="28"/>
        </w:rPr>
        <w:t xml:space="preserve"> настоящих Правил.</w:t>
      </w:r>
    </w:p>
    <w:p w:rsidR="00C30DDE" w:rsidRPr="00C30DDE" w:rsidRDefault="00C30DDE" w:rsidP="00C30DDE">
      <w:pPr>
        <w:pStyle w:val="ConsPlusNormal"/>
        <w:spacing w:before="220"/>
        <w:ind w:firstLine="540"/>
        <w:jc w:val="both"/>
        <w:rPr>
          <w:rFonts w:ascii="Times New Roman" w:hAnsi="Times New Roman" w:cs="Times New Roman"/>
          <w:sz w:val="28"/>
          <w:szCs w:val="28"/>
        </w:rPr>
      </w:pPr>
      <w:r w:rsidRPr="00C30DDE">
        <w:rPr>
          <w:rFonts w:ascii="Times New Roman" w:hAnsi="Times New Roman" w:cs="Times New Roman"/>
          <w:sz w:val="28"/>
          <w:szCs w:val="28"/>
        </w:rPr>
        <w:t>4(1). При планировании направления субсидий на софинансирование объектов капитального строительства государственной собственности субъектов Российской Федерации, бюджетные инвестиции в которые осуществляются из бюджетов субъектов Российской Федерации, или на предоставление соответствующих субсидий из бюджетов субъектов Российской Федерации на софинансирование таких объектов капитального строительства муниципальной собственности, бюджетные инвестиции в которые осуществляются из местных бюджетов, субъекты Российской Федерации дополнительно представляют в Министерство строительства и жилищно-коммунального хозяйства Российской Федерации следующие документы, в том числе сведения, в отношении каждого объекта капитального строительства:</w:t>
      </w:r>
    </w:p>
    <w:p w:rsidR="00C30DDE" w:rsidRPr="00C30DDE" w:rsidRDefault="00C30DDE" w:rsidP="00C30DDE">
      <w:pPr>
        <w:pStyle w:val="ConsPlusNormal"/>
        <w:spacing w:before="220"/>
        <w:ind w:firstLine="540"/>
        <w:jc w:val="both"/>
        <w:rPr>
          <w:rFonts w:ascii="Times New Roman" w:hAnsi="Times New Roman" w:cs="Times New Roman"/>
          <w:sz w:val="28"/>
          <w:szCs w:val="28"/>
        </w:rPr>
      </w:pPr>
      <w:r w:rsidRPr="00C30DDE">
        <w:rPr>
          <w:rFonts w:ascii="Times New Roman" w:hAnsi="Times New Roman" w:cs="Times New Roman"/>
          <w:sz w:val="28"/>
          <w:szCs w:val="28"/>
        </w:rPr>
        <w:t>а) наименование объекта капитального строительства;</w:t>
      </w:r>
    </w:p>
    <w:p w:rsidR="00C30DDE" w:rsidRPr="00C30DDE" w:rsidRDefault="00C30DDE" w:rsidP="00C30DDE">
      <w:pPr>
        <w:pStyle w:val="ConsPlusNormal"/>
        <w:spacing w:before="220"/>
        <w:ind w:firstLine="540"/>
        <w:jc w:val="both"/>
        <w:rPr>
          <w:rFonts w:ascii="Times New Roman" w:hAnsi="Times New Roman" w:cs="Times New Roman"/>
          <w:sz w:val="28"/>
          <w:szCs w:val="28"/>
        </w:rPr>
      </w:pPr>
      <w:r w:rsidRPr="00C30DDE">
        <w:rPr>
          <w:rFonts w:ascii="Times New Roman" w:hAnsi="Times New Roman" w:cs="Times New Roman"/>
          <w:sz w:val="28"/>
          <w:szCs w:val="28"/>
        </w:rPr>
        <w:t>б) мощность объекта капитального строительства, подлежащего вводу в эксплуатацию;</w:t>
      </w:r>
    </w:p>
    <w:p w:rsidR="00C30DDE" w:rsidRPr="00C30DDE" w:rsidRDefault="00C30DDE" w:rsidP="00C30DDE">
      <w:pPr>
        <w:pStyle w:val="ConsPlusNormal"/>
        <w:spacing w:before="220"/>
        <w:ind w:firstLine="540"/>
        <w:jc w:val="both"/>
        <w:rPr>
          <w:rFonts w:ascii="Times New Roman" w:hAnsi="Times New Roman" w:cs="Times New Roman"/>
          <w:sz w:val="28"/>
          <w:szCs w:val="28"/>
        </w:rPr>
      </w:pPr>
      <w:r w:rsidRPr="00C30DDE">
        <w:rPr>
          <w:rFonts w:ascii="Times New Roman" w:hAnsi="Times New Roman" w:cs="Times New Roman"/>
          <w:sz w:val="28"/>
          <w:szCs w:val="28"/>
        </w:rPr>
        <w:t>в) срок ввода в эксплуатацию;</w:t>
      </w:r>
    </w:p>
    <w:p w:rsidR="00C30DDE" w:rsidRPr="00C30DDE" w:rsidRDefault="00C30DDE" w:rsidP="00C30DDE">
      <w:pPr>
        <w:pStyle w:val="ConsPlusNormal"/>
        <w:spacing w:before="220"/>
        <w:ind w:firstLine="540"/>
        <w:jc w:val="both"/>
        <w:rPr>
          <w:rFonts w:ascii="Times New Roman" w:hAnsi="Times New Roman" w:cs="Times New Roman"/>
          <w:sz w:val="28"/>
          <w:szCs w:val="28"/>
        </w:rPr>
      </w:pPr>
      <w:r w:rsidRPr="00C30DDE">
        <w:rPr>
          <w:rFonts w:ascii="Times New Roman" w:hAnsi="Times New Roman" w:cs="Times New Roman"/>
          <w:sz w:val="28"/>
          <w:szCs w:val="28"/>
        </w:rPr>
        <w:t>г) размер бюджетных ассигнований федерального бюджета, планируемых на финансирование объекта капитального строительства;</w:t>
      </w:r>
    </w:p>
    <w:p w:rsidR="00C30DDE" w:rsidRPr="00C30DDE" w:rsidRDefault="00C30DDE" w:rsidP="00C30DDE">
      <w:pPr>
        <w:pStyle w:val="ConsPlusNormal"/>
        <w:spacing w:before="220"/>
        <w:ind w:firstLine="540"/>
        <w:jc w:val="both"/>
        <w:rPr>
          <w:rFonts w:ascii="Times New Roman" w:hAnsi="Times New Roman" w:cs="Times New Roman"/>
          <w:sz w:val="28"/>
          <w:szCs w:val="28"/>
        </w:rPr>
      </w:pPr>
      <w:r w:rsidRPr="00C30DDE">
        <w:rPr>
          <w:rFonts w:ascii="Times New Roman" w:hAnsi="Times New Roman" w:cs="Times New Roman"/>
          <w:sz w:val="28"/>
          <w:szCs w:val="28"/>
        </w:rPr>
        <w:t>д) копия положительного заключения государственной экспертизы проектной документации и результатов инженерных изысканий, выполненных для подготовки такой проектной документации (в случае если проведение такой экспертизы в соответствии с законодательством Российской Федерации является обязательным);</w:t>
      </w:r>
    </w:p>
    <w:p w:rsidR="00C30DDE" w:rsidRPr="00C30DDE" w:rsidRDefault="00C30DDE" w:rsidP="00C30DDE">
      <w:pPr>
        <w:pStyle w:val="ConsPlusNormal"/>
        <w:spacing w:before="220"/>
        <w:ind w:firstLine="540"/>
        <w:jc w:val="both"/>
        <w:rPr>
          <w:rFonts w:ascii="Times New Roman" w:hAnsi="Times New Roman" w:cs="Times New Roman"/>
          <w:sz w:val="28"/>
          <w:szCs w:val="28"/>
        </w:rPr>
      </w:pPr>
      <w:r w:rsidRPr="00C30DDE">
        <w:rPr>
          <w:rFonts w:ascii="Times New Roman" w:hAnsi="Times New Roman" w:cs="Times New Roman"/>
          <w:sz w:val="28"/>
          <w:szCs w:val="28"/>
        </w:rPr>
        <w:t>е) документы об утверждении проектной документации в соответствии с законодательством Российской Федерации - в случае, если в соответствии с законодательством Российской Федерации подготовка проектной документации является обязательной;</w:t>
      </w:r>
    </w:p>
    <w:p w:rsidR="00C30DDE" w:rsidRPr="00C30DDE" w:rsidRDefault="00C30DDE" w:rsidP="00C30DDE">
      <w:pPr>
        <w:pStyle w:val="ConsPlusNormal"/>
        <w:spacing w:before="220"/>
        <w:ind w:firstLine="540"/>
        <w:jc w:val="both"/>
        <w:rPr>
          <w:rFonts w:ascii="Times New Roman" w:hAnsi="Times New Roman" w:cs="Times New Roman"/>
          <w:sz w:val="28"/>
          <w:szCs w:val="28"/>
        </w:rPr>
      </w:pPr>
      <w:r w:rsidRPr="00C30DDE">
        <w:rPr>
          <w:rFonts w:ascii="Times New Roman" w:hAnsi="Times New Roman" w:cs="Times New Roman"/>
          <w:sz w:val="28"/>
          <w:szCs w:val="28"/>
        </w:rPr>
        <w:t>ж) копия положительного заключения о достоверности сметной стоимости объекта капитального строительства;</w:t>
      </w:r>
    </w:p>
    <w:p w:rsidR="00C30DDE" w:rsidRPr="00C30DDE" w:rsidRDefault="00C30DDE" w:rsidP="00C30DDE">
      <w:pPr>
        <w:pStyle w:val="ConsPlusNormal"/>
        <w:spacing w:before="220"/>
        <w:ind w:firstLine="540"/>
        <w:jc w:val="both"/>
        <w:rPr>
          <w:rFonts w:ascii="Times New Roman" w:hAnsi="Times New Roman" w:cs="Times New Roman"/>
          <w:sz w:val="28"/>
          <w:szCs w:val="28"/>
        </w:rPr>
      </w:pPr>
      <w:r w:rsidRPr="00C30DDE">
        <w:rPr>
          <w:rFonts w:ascii="Times New Roman" w:hAnsi="Times New Roman" w:cs="Times New Roman"/>
          <w:sz w:val="28"/>
          <w:szCs w:val="28"/>
        </w:rPr>
        <w:t>з) титульные списки вновь начинаемых и переходящих объектов капитального строительства, утвержденные заказчиком;</w:t>
      </w:r>
    </w:p>
    <w:p w:rsidR="00C30DDE" w:rsidRDefault="00C30DDE" w:rsidP="00C30DDE">
      <w:pPr>
        <w:pStyle w:val="ConsPlusNormal"/>
        <w:spacing w:before="220"/>
        <w:ind w:firstLine="540"/>
        <w:jc w:val="both"/>
        <w:rPr>
          <w:rFonts w:ascii="Times New Roman" w:hAnsi="Times New Roman" w:cs="Times New Roman"/>
          <w:sz w:val="28"/>
          <w:szCs w:val="28"/>
        </w:rPr>
      </w:pPr>
      <w:r w:rsidRPr="00C30DDE">
        <w:rPr>
          <w:rFonts w:ascii="Times New Roman" w:hAnsi="Times New Roman" w:cs="Times New Roman"/>
          <w:sz w:val="28"/>
          <w:szCs w:val="28"/>
        </w:rPr>
        <w:t>и) документ, содержащий результаты оценки эффективности использования бюджетных средств, направляемых на капитальные вложения.</w:t>
      </w:r>
    </w:p>
    <w:p w:rsidR="002C5378" w:rsidRPr="002C5378" w:rsidRDefault="002C5378" w:rsidP="002C5378">
      <w:pPr>
        <w:pStyle w:val="ConsPlusNormal"/>
        <w:spacing w:before="220"/>
        <w:ind w:firstLine="540"/>
        <w:jc w:val="both"/>
        <w:rPr>
          <w:rFonts w:ascii="Times New Roman" w:hAnsi="Times New Roman" w:cs="Times New Roman"/>
          <w:sz w:val="28"/>
          <w:szCs w:val="28"/>
        </w:rPr>
      </w:pPr>
      <w:r w:rsidRPr="002C5378">
        <w:rPr>
          <w:rFonts w:ascii="Times New Roman" w:hAnsi="Times New Roman" w:cs="Times New Roman"/>
          <w:sz w:val="28"/>
          <w:szCs w:val="28"/>
        </w:rPr>
        <w:t>4(2). Перечень объектов капитального строительства государственной собственности субъектов Российской Федерации и объектов капитального строительства муниципальной собственности, финансирование которых осуществляется за счет субсидии в текущем финансовом году, согласовывается с Министерством экономического развития Российской Федерации и утверждается Министерством строительства и жилищно-коммунального хозяйства Российской Федерации.</w:t>
      </w:r>
    </w:p>
    <w:p w:rsidR="002C5378" w:rsidRDefault="002C5378" w:rsidP="002C5378">
      <w:pPr>
        <w:pStyle w:val="ConsPlusNormal"/>
        <w:spacing w:before="220"/>
        <w:ind w:firstLine="540"/>
        <w:jc w:val="both"/>
        <w:rPr>
          <w:rFonts w:ascii="Times New Roman" w:hAnsi="Times New Roman" w:cs="Times New Roman"/>
          <w:sz w:val="28"/>
          <w:szCs w:val="28"/>
        </w:rPr>
      </w:pPr>
      <w:r w:rsidRPr="002C5378">
        <w:rPr>
          <w:rFonts w:ascii="Times New Roman" w:hAnsi="Times New Roman" w:cs="Times New Roman"/>
          <w:sz w:val="28"/>
          <w:szCs w:val="28"/>
        </w:rPr>
        <w:t>В перечень объектов могут быть внесены изменения, которые согласовываются с Министерством экономического развития Российской Федерации (за исключением изменения наименования объекта в связи с корректировкой проектной документации, не ведущей к изменению мощности объекта и (или) его сметной стоимости) и утверждаются Министерством строительства и жилищно-коммунального хозяйства Российской Федерации. Предложения о внесении изменений в перечень объектов представляются высшим исполнительным органом государственной власти субъекта Российской Федерации в Министерство строительства и жилищно-коммунального хозяйства Российской Федерации не позднее 1 сентября года предоставления субсидии.</w:t>
      </w:r>
    </w:p>
    <w:p w:rsidR="00BC37D8" w:rsidRPr="008B14B7" w:rsidRDefault="0061424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5</w:t>
      </w:r>
      <w:r w:rsidR="00BC37D8" w:rsidRPr="008B14B7">
        <w:rPr>
          <w:rFonts w:ascii="Times New Roman" w:hAnsi="Times New Roman" w:cs="Times New Roman"/>
          <w:sz w:val="28"/>
          <w:szCs w:val="28"/>
        </w:rPr>
        <w:t>. Субсидии из федерального бюджета предоставляются на следующих условиях:</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а) наличие утвержденной нормативным правовым актом субъекта Российской Федерации государственной программы (подпрограммы) субъекта Российской Федерации формирования современной городской среды</w:t>
      </w:r>
      <w:r w:rsidR="0042398D" w:rsidRPr="008B14B7">
        <w:rPr>
          <w:rFonts w:ascii="Times New Roman" w:hAnsi="Times New Roman" w:cs="Times New Roman"/>
          <w:sz w:val="28"/>
          <w:szCs w:val="28"/>
        </w:rPr>
        <w:t>,</w:t>
      </w:r>
      <w:r w:rsidRPr="008B14B7">
        <w:rPr>
          <w:rFonts w:ascii="Times New Roman" w:hAnsi="Times New Roman" w:cs="Times New Roman"/>
          <w:sz w:val="28"/>
          <w:szCs w:val="28"/>
        </w:rPr>
        <w:t xml:space="preserve"> подготовленной с учетом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w:t>
      </w:r>
      <w:r w:rsidR="008F6C56" w:rsidRPr="008B14B7">
        <w:rPr>
          <w:rFonts w:ascii="Times New Roman" w:hAnsi="Times New Roman" w:cs="Times New Roman"/>
          <w:sz w:val="28"/>
          <w:szCs w:val="28"/>
        </w:rPr>
        <w:t>федерального проекта</w:t>
      </w:r>
      <w:r w:rsidRPr="008B14B7">
        <w:rPr>
          <w:rFonts w:ascii="Times New Roman" w:hAnsi="Times New Roman" w:cs="Times New Roman"/>
          <w:sz w:val="28"/>
          <w:szCs w:val="28"/>
        </w:rPr>
        <w:t>, утвержденных Министерством строительства и жилищно-коммунального хозяйства Российской Федерации (далее соответственно - государственная программа субъекта Российской Федерации, методические рекомендации Министерства строительства и жилищно-коммунального хозяйства Российской Федерации);</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б) наличие в бюджете субъекта Российской Федерации бюджетных ассигнований на исполнение в рамках государственной программы субъекта Российской Федерации мероприятий, направленных на реализацию мероприятий по благоустройству территорий муниципальных образований, и (или) на предоставление субсидий местным бюджетам из бюджета субъекта Российской Федерации на реализацию муниципальных программ;</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в) заключение соглашения между Министерством строительства и жилищно-коммунального хозяйства Российской Федерации и высшим исполнительным органом государственной власти субъекта Российской Федерации о предоставлении субсидии из федерального бюджета (далее - соглашение) в соответствии с </w:t>
      </w:r>
      <w:hyperlink w:anchor="P1690" w:history="1">
        <w:r w:rsidRPr="008B14B7">
          <w:rPr>
            <w:rFonts w:ascii="Times New Roman" w:hAnsi="Times New Roman" w:cs="Times New Roman"/>
            <w:sz w:val="28"/>
            <w:szCs w:val="28"/>
          </w:rPr>
          <w:t>пунктом 7</w:t>
        </w:r>
      </w:hyperlink>
      <w:r w:rsidRPr="008B14B7">
        <w:rPr>
          <w:rFonts w:ascii="Times New Roman" w:hAnsi="Times New Roman" w:cs="Times New Roman"/>
          <w:sz w:val="28"/>
          <w:szCs w:val="28"/>
        </w:rPr>
        <w:t xml:space="preserve"> настоящих Правил.</w:t>
      </w:r>
    </w:p>
    <w:p w:rsidR="00BC37D8" w:rsidRPr="008B14B7" w:rsidRDefault="00614240">
      <w:pPr>
        <w:pStyle w:val="ConsPlusNormal"/>
        <w:spacing w:before="220"/>
        <w:ind w:firstLine="540"/>
        <w:jc w:val="both"/>
        <w:rPr>
          <w:rFonts w:ascii="Times New Roman" w:hAnsi="Times New Roman" w:cs="Times New Roman"/>
          <w:sz w:val="28"/>
          <w:szCs w:val="28"/>
        </w:rPr>
      </w:pPr>
      <w:bookmarkStart w:id="3" w:name="P1690"/>
      <w:bookmarkEnd w:id="3"/>
      <w:r>
        <w:rPr>
          <w:rFonts w:ascii="Times New Roman" w:hAnsi="Times New Roman" w:cs="Times New Roman"/>
          <w:sz w:val="28"/>
          <w:szCs w:val="28"/>
        </w:rPr>
        <w:t>6</w:t>
      </w:r>
      <w:r w:rsidR="00BC37D8" w:rsidRPr="008B14B7">
        <w:rPr>
          <w:rFonts w:ascii="Times New Roman" w:hAnsi="Times New Roman" w:cs="Times New Roman"/>
          <w:sz w:val="28"/>
          <w:szCs w:val="28"/>
        </w:rPr>
        <w:t>. Предоставление субсидий из федерального бюджета осуществляется на основании соглашения, заключаемого на очередной финансовый год и плановый период в соответствии с типовой формой соглашения, утверждаемой Министерством финансов Российской Федерации.</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Содержание соглашения должно соответствовать требованиям, установленным </w:t>
      </w:r>
      <w:hyperlink r:id="rId8" w:history="1">
        <w:r w:rsidRPr="008B14B7">
          <w:rPr>
            <w:rFonts w:ascii="Times New Roman" w:hAnsi="Times New Roman" w:cs="Times New Roman"/>
            <w:sz w:val="28"/>
            <w:szCs w:val="28"/>
          </w:rPr>
          <w:t>пунктом 10</w:t>
        </w:r>
      </w:hyperlink>
      <w:r w:rsidRPr="008B14B7">
        <w:rPr>
          <w:rFonts w:ascii="Times New Roman" w:hAnsi="Times New Roman" w:cs="Times New Roman"/>
          <w:sz w:val="28"/>
          <w:szCs w:val="28"/>
        </w:rP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(далее - Правила формирования, предоставления и распределения субсидий), а также включать следующие положения:</w:t>
      </w:r>
    </w:p>
    <w:p w:rsidR="00BC37D8" w:rsidRPr="008B14B7" w:rsidRDefault="00BC37D8">
      <w:pPr>
        <w:pStyle w:val="ConsPlusNormal"/>
        <w:spacing w:before="220"/>
        <w:ind w:firstLine="540"/>
        <w:jc w:val="both"/>
        <w:rPr>
          <w:rFonts w:ascii="Times New Roman" w:hAnsi="Times New Roman" w:cs="Times New Roman"/>
          <w:sz w:val="28"/>
          <w:szCs w:val="28"/>
        </w:rPr>
      </w:pPr>
      <w:bookmarkStart w:id="4" w:name="P1692"/>
      <w:bookmarkEnd w:id="4"/>
      <w:r w:rsidRPr="008B14B7">
        <w:rPr>
          <w:rFonts w:ascii="Times New Roman" w:hAnsi="Times New Roman" w:cs="Times New Roman"/>
          <w:sz w:val="28"/>
          <w:szCs w:val="28"/>
        </w:rPr>
        <w:t xml:space="preserve">а) обязательства субъекта Российской Федерации (за исключением субъектов Российской Федерации, указанных в </w:t>
      </w:r>
      <w:hyperlink w:anchor="P1700" w:history="1">
        <w:r w:rsidRPr="008B14B7">
          <w:rPr>
            <w:rFonts w:ascii="Times New Roman" w:hAnsi="Times New Roman" w:cs="Times New Roman"/>
            <w:sz w:val="28"/>
            <w:szCs w:val="28"/>
          </w:rPr>
          <w:t>подпункте "б"</w:t>
        </w:r>
      </w:hyperlink>
      <w:r w:rsidRPr="008B14B7">
        <w:rPr>
          <w:rFonts w:ascii="Times New Roman" w:hAnsi="Times New Roman" w:cs="Times New Roman"/>
          <w:sz w:val="28"/>
          <w:szCs w:val="28"/>
        </w:rPr>
        <w:t xml:space="preserve"> настоящего пункта):</w:t>
      </w:r>
    </w:p>
    <w:p w:rsidR="00BC37D8" w:rsidRPr="008B14B7" w:rsidRDefault="00BC37D8">
      <w:pPr>
        <w:pStyle w:val="ConsPlusNormal"/>
        <w:spacing w:before="220"/>
        <w:ind w:firstLine="540"/>
        <w:jc w:val="both"/>
        <w:rPr>
          <w:rFonts w:ascii="Times New Roman" w:hAnsi="Times New Roman" w:cs="Times New Roman"/>
          <w:sz w:val="28"/>
          <w:szCs w:val="28"/>
        </w:rPr>
      </w:pPr>
      <w:bookmarkStart w:id="5" w:name="P1694"/>
      <w:bookmarkEnd w:id="5"/>
      <w:r w:rsidRPr="008B14B7">
        <w:rPr>
          <w:rFonts w:ascii="Times New Roman" w:hAnsi="Times New Roman" w:cs="Times New Roman"/>
          <w:sz w:val="28"/>
          <w:szCs w:val="28"/>
        </w:rPr>
        <w:t xml:space="preserve">обеспечить реализацию государственной программы субъекта Российской Федерации, соответствующей в том числе требованиям, предусмотренным </w:t>
      </w:r>
      <w:hyperlink w:anchor="P1707" w:history="1">
        <w:r w:rsidRPr="008B14B7">
          <w:rPr>
            <w:rFonts w:ascii="Times New Roman" w:hAnsi="Times New Roman" w:cs="Times New Roman"/>
            <w:sz w:val="28"/>
            <w:szCs w:val="28"/>
          </w:rPr>
          <w:t>пунктом 8</w:t>
        </w:r>
      </w:hyperlink>
      <w:r w:rsidRPr="008B14B7">
        <w:rPr>
          <w:rFonts w:ascii="Times New Roman" w:hAnsi="Times New Roman" w:cs="Times New Roman"/>
          <w:sz w:val="28"/>
          <w:szCs w:val="28"/>
        </w:rPr>
        <w:t xml:space="preserve"> настоящих Правил, в установленные в ней сроки;</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осуществлять контроль за реализацией органами местного самоуправления поселений, в состав которых входят населенные пункты с численностью населения свыше 1000 человек, муниципальных программ, утвержденных в соответствии с требованиями, предусмотренными </w:t>
      </w:r>
      <w:hyperlink w:anchor="P1742" w:history="1">
        <w:r w:rsidRPr="008B14B7">
          <w:rPr>
            <w:rFonts w:ascii="Times New Roman" w:hAnsi="Times New Roman" w:cs="Times New Roman"/>
            <w:sz w:val="28"/>
            <w:szCs w:val="28"/>
          </w:rPr>
          <w:t>пунктом 11</w:t>
        </w:r>
      </w:hyperlink>
      <w:r w:rsidRPr="008B14B7">
        <w:rPr>
          <w:rFonts w:ascii="Times New Roman" w:hAnsi="Times New Roman" w:cs="Times New Roman"/>
          <w:sz w:val="28"/>
          <w:szCs w:val="28"/>
        </w:rPr>
        <w:t xml:space="preserve"> настоящих Правил;</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обеспечить благоустройство всех дворовых территорий, нуждающихся в благоустройстве (с учетом их физического состояния), исходя из минимального перечня видов работ по благоустройству дворовых территорий (ремонт дворовых проездов, обеспечение освещения дворовых территорий, установка скамеек, урн, иные виды работ, определенные уполномоченным органом государственной власти субъекта Российской Федерации), софинансируемых за счет средств, полученных субъектом Российской Федерации в качестве субсидии из федерального бюджета (далее - минимальный перечень работ по благоустройству), а также общественных территорий, нуждающихся в благоустройстве;</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представлять не позднее 1 декабря текущего финансового года в Министерство строительства и жилищно-коммунального хозяйства Российской Федерации на конкурс по отбору лучших практик (проектов) по благоустройству не менее 2 реализованных в таком году проектов по благоустройству общественных территорий;</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обеспечить осуществление контроля за ходом выполнения государственной программы субъекта Российской Федерации и муниципальных программ, в том числе за ходом реализации конкретных мероприятий в рамках указанных программ, а также предварительного рассмотрения и согласования отчетов муниципальных образований о реализации муниципальных программ, отчетов об исполнении государственной программы субъекта Российской Федерации, направляемых в Министерство строительства и жилищно-коммунального хозяйства Российской Федерации, межведомственной комиссией под руководством высшего должностного лица субъекта Российской Федерации, созданной в соответствии с </w:t>
      </w:r>
      <w:hyperlink r:id="rId9" w:history="1">
        <w:r w:rsidRPr="008B14B7">
          <w:rPr>
            <w:rFonts w:ascii="Times New Roman" w:hAnsi="Times New Roman" w:cs="Times New Roman"/>
            <w:sz w:val="28"/>
            <w:szCs w:val="28"/>
          </w:rPr>
          <w:t>постановлением</w:t>
        </w:r>
      </w:hyperlink>
      <w:r w:rsidRPr="008B14B7">
        <w:rPr>
          <w:rFonts w:ascii="Times New Roman" w:hAnsi="Times New Roman" w:cs="Times New Roman"/>
          <w:sz w:val="28"/>
          <w:szCs w:val="28"/>
        </w:rPr>
        <w:t xml:space="preserve"> Правительства Российской Федерации от 10 февраля 2017 г. </w:t>
      </w:r>
      <w:r w:rsidR="003E1FB2">
        <w:rPr>
          <w:rFonts w:ascii="Times New Roman" w:hAnsi="Times New Roman" w:cs="Times New Roman"/>
          <w:sz w:val="28"/>
          <w:szCs w:val="28"/>
        </w:rPr>
        <w:t xml:space="preserve">№ </w:t>
      </w:r>
      <w:r w:rsidRPr="008B14B7">
        <w:rPr>
          <w:rFonts w:ascii="Times New Roman" w:hAnsi="Times New Roman" w:cs="Times New Roman"/>
          <w:sz w:val="28"/>
          <w:szCs w:val="28"/>
        </w:rPr>
        <w:t xml:space="preserve">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(далее - постановление Правительства Российской Федерации от 10 февраля 2017 г. N 169);</w:t>
      </w:r>
    </w:p>
    <w:p w:rsidR="00956844" w:rsidRPr="008B14B7" w:rsidRDefault="00860822">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обеспечить проведение органами местного самоуправления работ по образованию земельных участков, на которых расположены многоквартирные дома</w:t>
      </w:r>
      <w:r w:rsidR="00956844" w:rsidRPr="008B14B7">
        <w:rPr>
          <w:rFonts w:ascii="Times New Roman" w:hAnsi="Times New Roman" w:cs="Times New Roman"/>
          <w:sz w:val="28"/>
          <w:szCs w:val="28"/>
        </w:rPr>
        <w:t xml:space="preserve"> дворовые территории которых благоустраиваются с использованием средств субсидии;</w:t>
      </w:r>
    </w:p>
    <w:p w:rsidR="00860822" w:rsidRPr="008B14B7" w:rsidRDefault="00860822">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обеспечить размещение в государственной информационной системе жилищно-коммунального хозяйства информации о реализации </w:t>
      </w:r>
      <w:r w:rsidR="0005288E" w:rsidRPr="008B14B7">
        <w:rPr>
          <w:rFonts w:ascii="Times New Roman" w:hAnsi="Times New Roman" w:cs="Times New Roman"/>
          <w:sz w:val="28"/>
          <w:szCs w:val="28"/>
        </w:rPr>
        <w:t>федерального проекта</w:t>
      </w:r>
      <w:r w:rsidRPr="008B14B7">
        <w:rPr>
          <w:rFonts w:ascii="Times New Roman" w:hAnsi="Times New Roman" w:cs="Times New Roman"/>
          <w:sz w:val="28"/>
          <w:szCs w:val="28"/>
        </w:rPr>
        <w:t xml:space="preserve"> на территории субъекта Российской Федерации, с учетом методических рекомендаций, утвержденных Министерством строительства и жилищно-коммунального хозяйства Российской Федерации;</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иные обязательства, связанные с обеспечением реализации мероприятий по благоустройству в рамках государственных программ субъектов Российской Федерации и муниципальных программ;</w:t>
      </w:r>
    </w:p>
    <w:p w:rsidR="00BC37D8" w:rsidRPr="008B14B7" w:rsidRDefault="00BC37D8">
      <w:pPr>
        <w:pStyle w:val="ConsPlusNormal"/>
        <w:spacing w:before="220"/>
        <w:ind w:firstLine="540"/>
        <w:jc w:val="both"/>
        <w:rPr>
          <w:rFonts w:ascii="Times New Roman" w:hAnsi="Times New Roman" w:cs="Times New Roman"/>
          <w:sz w:val="28"/>
          <w:szCs w:val="28"/>
        </w:rPr>
      </w:pPr>
      <w:bookmarkStart w:id="6" w:name="P1700"/>
      <w:bookmarkEnd w:id="6"/>
      <w:r w:rsidRPr="008B14B7">
        <w:rPr>
          <w:rFonts w:ascii="Times New Roman" w:hAnsi="Times New Roman" w:cs="Times New Roman"/>
          <w:sz w:val="28"/>
          <w:szCs w:val="28"/>
        </w:rPr>
        <w:t>б) обязательства субъекта Российской Федерации (в отношении г. Севастополя, а также субъектов Российской Федерации, уровень расчетной бюджетной обеспеченности которых более 1 и которые в рамках государственных программ субъектов Российской Федерации полностью или частично осуществляют реализацию мероприятий по благоустройству без предоставления субсидий местным бюджетам из бюджета субъекта Российской Федерации на реализацию муниципальных программ):</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осуществить реализацию государственной программы субъекта Российской Федерации в установленные в ней сроки;</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обеспечить благоустройство всех дворовых территорий, нуждающихся в благоустройстве (с учетом их физического состояния), исходя из минимального перечня работ по благоустройству, а также общественных территорий, нуждающихся в благоустройстве;</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представлять не позднее 1 декабря текущего финансового года в Министерство строительства и жилищно-коммунального хозяйства Российской Федерации на конкурс по отбору лучших практик (проектов) по благоустройству не менее 2 реализованных в таком году проектов по благоустройству общественных территорий;</w:t>
      </w:r>
    </w:p>
    <w:p w:rsidR="00860822" w:rsidRPr="008B14B7" w:rsidRDefault="00860822">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обеспечить проведение органами местного самоуправления работ по образованию земельных участков, на которых расположены многоквартирные дома,</w:t>
      </w:r>
      <w:r w:rsidR="00956844" w:rsidRPr="008B14B7">
        <w:rPr>
          <w:rFonts w:ascii="Times New Roman" w:hAnsi="Times New Roman" w:cs="Times New Roman"/>
          <w:sz w:val="28"/>
          <w:szCs w:val="28"/>
        </w:rPr>
        <w:t xml:space="preserve"> дворовые территории которых благоустраиваются с использованием средств субсидии;</w:t>
      </w:r>
    </w:p>
    <w:p w:rsidR="00860822" w:rsidRPr="008B14B7" w:rsidRDefault="00860822">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обеспечить размещение в государственной информационной системе жилищно-коммунального хозяйства информации о реализации федерального проекта на территории субъекта Российской Федерации, с учетом методических рекомендаций, утвержденных Министерством строительства и жилищно-коммунального хозяйства Российской Федерации;</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обеспечить осуществление контроля за ходом выполнения государственной программы субъекта Российской Федерации, в том числе за ходом реализации конкретных мероприятий в рамках указанной программы, а также предварительного рассмотрения и согласования отчетов об исполнении государственной программы субъекта Российской Федерации, направляемых в Министерство строительства и жилищно-коммунального хозяйства Российской Федерации, межведомственной комиссией, созданной в соответствии с </w:t>
      </w:r>
      <w:hyperlink r:id="rId10" w:history="1">
        <w:r w:rsidRPr="008B14B7">
          <w:rPr>
            <w:rFonts w:ascii="Times New Roman" w:hAnsi="Times New Roman" w:cs="Times New Roman"/>
            <w:sz w:val="28"/>
            <w:szCs w:val="28"/>
          </w:rPr>
          <w:t>постановлением</w:t>
        </w:r>
      </w:hyperlink>
      <w:r w:rsidRPr="008B14B7">
        <w:rPr>
          <w:rFonts w:ascii="Times New Roman" w:hAnsi="Times New Roman" w:cs="Times New Roman"/>
          <w:sz w:val="28"/>
          <w:szCs w:val="28"/>
        </w:rPr>
        <w:t xml:space="preserve"> Правительства Российской Федерации от 10 февраля 2017 г. N 169;</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осуществлять иные обязательства, связанные с обеспечением реализации мероприятий по благоустройству в рамках государственных программ субъектов Российской Федерации.</w:t>
      </w:r>
    </w:p>
    <w:p w:rsidR="00C30DDE" w:rsidRPr="00C30DDE" w:rsidRDefault="00614240" w:rsidP="00C30DDE">
      <w:pPr>
        <w:pStyle w:val="ConsPlusNormal"/>
        <w:spacing w:before="220"/>
        <w:ind w:firstLine="540"/>
        <w:jc w:val="both"/>
        <w:rPr>
          <w:rFonts w:ascii="Times New Roman" w:hAnsi="Times New Roman" w:cs="Times New Roman"/>
          <w:sz w:val="28"/>
          <w:szCs w:val="28"/>
        </w:rPr>
      </w:pPr>
      <w:bookmarkStart w:id="7" w:name="P1707"/>
      <w:bookmarkEnd w:id="7"/>
      <w:r>
        <w:rPr>
          <w:rFonts w:ascii="Times New Roman" w:hAnsi="Times New Roman" w:cs="Times New Roman"/>
          <w:sz w:val="28"/>
          <w:szCs w:val="28"/>
        </w:rPr>
        <w:t>6</w:t>
      </w:r>
      <w:r w:rsidR="00C30DDE" w:rsidRPr="00C30DDE">
        <w:rPr>
          <w:rFonts w:ascii="Times New Roman" w:hAnsi="Times New Roman" w:cs="Times New Roman"/>
          <w:sz w:val="28"/>
          <w:szCs w:val="28"/>
        </w:rPr>
        <w:t>(1). Распределение субсидий между субъектами Российской Федерации на осуществление капитальных вложений утверждается приказом Министерства строительства и жилищно-коммунального хозяйства Российской Федерации по согласованию с Министерством экономического развития Российской Федерации в соответствии с заключенными соглашениями, указанными в пункте 7 настоящих Правил, в пределах средств федерального бюджета, предусмотренных в распределении субсидий, приведенном в приложении к федеральному закону о федеральном бюджете на соответствующий финансовый год и плановый период.</w:t>
      </w:r>
    </w:p>
    <w:p w:rsidR="00C30DDE" w:rsidRPr="00C30DDE" w:rsidRDefault="00C30DDE" w:rsidP="00C30DDE">
      <w:pPr>
        <w:pStyle w:val="ConsPlusNormal"/>
        <w:spacing w:before="220"/>
        <w:ind w:firstLine="540"/>
        <w:jc w:val="both"/>
        <w:rPr>
          <w:rFonts w:ascii="Times New Roman" w:hAnsi="Times New Roman" w:cs="Times New Roman"/>
          <w:sz w:val="28"/>
          <w:szCs w:val="28"/>
        </w:rPr>
      </w:pPr>
      <w:r w:rsidRPr="00C30DDE">
        <w:rPr>
          <w:rFonts w:ascii="Times New Roman" w:hAnsi="Times New Roman" w:cs="Times New Roman"/>
          <w:sz w:val="28"/>
          <w:szCs w:val="28"/>
        </w:rPr>
        <w:t>В указанный приказ Министерства строительства и жилищно-коммунального хозяйства Российской Федерации могут быть внесены изменения по согласованию с Министерством экономического развития Российской Федерации.</w:t>
      </w:r>
    </w:p>
    <w:p w:rsidR="00C30DDE" w:rsidRDefault="00614240" w:rsidP="00C30DDE">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6</w:t>
      </w:r>
      <w:r w:rsidR="00C30DDE" w:rsidRPr="00C30DDE">
        <w:rPr>
          <w:rFonts w:ascii="Times New Roman" w:hAnsi="Times New Roman" w:cs="Times New Roman"/>
          <w:sz w:val="28"/>
          <w:szCs w:val="28"/>
        </w:rPr>
        <w:t>(2). Приказ Министерства строительства и жилищно-коммунального хозяйства Российской Федерации, указанный в пункте 7(1) настоящих Правил, является основанием для внесения изменений в федеральную адресную инвестиционную программу в установленном порядке.</w:t>
      </w:r>
    </w:p>
    <w:p w:rsidR="00BC37D8" w:rsidRPr="008B14B7" w:rsidRDefault="00614240" w:rsidP="00C30DDE">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7</w:t>
      </w:r>
      <w:r w:rsidR="00BC37D8" w:rsidRPr="008B14B7">
        <w:rPr>
          <w:rFonts w:ascii="Times New Roman" w:hAnsi="Times New Roman" w:cs="Times New Roman"/>
          <w:sz w:val="28"/>
          <w:szCs w:val="28"/>
        </w:rPr>
        <w:t xml:space="preserve">. </w:t>
      </w:r>
      <w:hyperlink r:id="rId11" w:history="1">
        <w:r w:rsidR="00BC37D8" w:rsidRPr="008B14B7">
          <w:rPr>
            <w:rFonts w:ascii="Times New Roman" w:hAnsi="Times New Roman" w:cs="Times New Roman"/>
            <w:sz w:val="28"/>
            <w:szCs w:val="28"/>
          </w:rPr>
          <w:t>Правила</w:t>
        </w:r>
      </w:hyperlink>
      <w:r w:rsidR="00BC37D8" w:rsidRPr="008B14B7">
        <w:rPr>
          <w:rFonts w:ascii="Times New Roman" w:hAnsi="Times New Roman" w:cs="Times New Roman"/>
          <w:sz w:val="28"/>
          <w:szCs w:val="28"/>
        </w:rPr>
        <w:t xml:space="preserve"> предоставления и распределения субсидий из бюджета субъекта Российской Федерации, включаемые в государственную программу субъекта Российской Федерации, предусмотренную </w:t>
      </w:r>
      <w:hyperlink w:anchor="P1694" w:history="1">
        <w:r w:rsidR="00BC37D8" w:rsidRPr="008B14B7">
          <w:rPr>
            <w:rFonts w:ascii="Times New Roman" w:hAnsi="Times New Roman" w:cs="Times New Roman"/>
            <w:sz w:val="28"/>
            <w:szCs w:val="28"/>
          </w:rPr>
          <w:t>абзацем третьим подпункта "а" пункта 7</w:t>
        </w:r>
      </w:hyperlink>
      <w:r w:rsidR="00BC37D8" w:rsidRPr="008B14B7">
        <w:rPr>
          <w:rFonts w:ascii="Times New Roman" w:hAnsi="Times New Roman" w:cs="Times New Roman"/>
          <w:sz w:val="28"/>
          <w:szCs w:val="28"/>
        </w:rPr>
        <w:t xml:space="preserve"> настоящих Правил, должны предусматривать в том числе:</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а) распределение или методику распределения субсидии из бюджета субъекта Российской Федерации всем или отдельным муниципальным образованиям исходя из установленных субъектом Российской Федерации критериев, в том числе с учетом предоставления приоритета муниципальным образованиям, в муниципальные программы которых включены комплексные проекты благоустройства общественных территорий, предусматривающие использование различных элементов благоустройства, а также функциональное разнообразие объекта благоустройства в целях обеспечения привлекательности территории для разных групп населения, сформированные в соответствии с методическими рекомендациями Министерства строительства и жилищно-коммунального хозяйства Российской Федерации;</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б) </w:t>
      </w:r>
      <w:r w:rsidR="0039128D" w:rsidRPr="008B14B7">
        <w:rPr>
          <w:rFonts w:ascii="Times New Roman" w:hAnsi="Times New Roman" w:cs="Times New Roman"/>
          <w:sz w:val="28"/>
          <w:szCs w:val="28"/>
        </w:rPr>
        <w:t xml:space="preserve">ежегодное </w:t>
      </w:r>
      <w:r w:rsidRPr="008B14B7">
        <w:rPr>
          <w:rFonts w:ascii="Times New Roman" w:hAnsi="Times New Roman" w:cs="Times New Roman"/>
          <w:sz w:val="28"/>
          <w:szCs w:val="28"/>
        </w:rPr>
        <w:t xml:space="preserve">включение в перечень муниципальных образований - получателей субсидии из бюджета субъекта Российской Федерации в обязательном порядке муниципальных образований - административных центров субъектов Российской Федерации, </w:t>
      </w:r>
      <w:r w:rsidR="00707C91" w:rsidRPr="008B14B7">
        <w:rPr>
          <w:rFonts w:ascii="Times New Roman" w:hAnsi="Times New Roman" w:cs="Times New Roman"/>
          <w:sz w:val="28"/>
          <w:szCs w:val="28"/>
        </w:rPr>
        <w:t xml:space="preserve">а в случае наличия таковых на территории субъекта Российской Федерации - </w:t>
      </w:r>
      <w:r w:rsidRPr="008B14B7">
        <w:rPr>
          <w:rFonts w:ascii="Times New Roman" w:hAnsi="Times New Roman" w:cs="Times New Roman"/>
          <w:sz w:val="28"/>
          <w:szCs w:val="28"/>
        </w:rPr>
        <w:t>монопрофильных муниципальных образований</w:t>
      </w:r>
      <w:r w:rsidR="003D1186" w:rsidRPr="008B14B7">
        <w:rPr>
          <w:rFonts w:ascii="Times New Roman" w:hAnsi="Times New Roman" w:cs="Times New Roman"/>
          <w:sz w:val="28"/>
          <w:szCs w:val="28"/>
        </w:rPr>
        <w:t xml:space="preserve">, </w:t>
      </w:r>
      <w:r w:rsidR="00707C91" w:rsidRPr="008B14B7">
        <w:rPr>
          <w:rFonts w:ascii="Times New Roman" w:hAnsi="Times New Roman" w:cs="Times New Roman"/>
          <w:sz w:val="28"/>
          <w:szCs w:val="28"/>
        </w:rPr>
        <w:t xml:space="preserve">исторических поселениях федерального значения, </w:t>
      </w:r>
      <w:r w:rsidR="003D1186" w:rsidRPr="008B14B7">
        <w:rPr>
          <w:rFonts w:ascii="Times New Roman" w:hAnsi="Times New Roman" w:cs="Times New Roman"/>
          <w:sz w:val="28"/>
          <w:szCs w:val="28"/>
        </w:rPr>
        <w:t>муниципальных образований – финалистов Всероссийского конкурса лучших проектов создания комфортной городской среды</w:t>
      </w:r>
      <w:r w:rsidRPr="008B14B7">
        <w:rPr>
          <w:rFonts w:ascii="Times New Roman" w:hAnsi="Times New Roman" w:cs="Times New Roman"/>
          <w:sz w:val="28"/>
          <w:szCs w:val="28"/>
        </w:rPr>
        <w:t xml:space="preserve"> и муниципальных образований - исторических поселений федерального значения</w:t>
      </w:r>
      <w:r w:rsidR="008F3E2F" w:rsidRPr="008B14B7">
        <w:rPr>
          <w:rFonts w:ascii="Times New Roman" w:hAnsi="Times New Roman" w:cs="Times New Roman"/>
          <w:sz w:val="28"/>
          <w:szCs w:val="28"/>
        </w:rPr>
        <w:t xml:space="preserve"> (далее – муниципальные образования – обязательные получатели субсидии).</w:t>
      </w:r>
      <w:r w:rsidR="003D1186" w:rsidRPr="008B14B7">
        <w:rPr>
          <w:rFonts w:ascii="Times New Roman" w:hAnsi="Times New Roman" w:cs="Times New Roman"/>
          <w:sz w:val="28"/>
          <w:szCs w:val="28"/>
        </w:rPr>
        <w:t xml:space="preserve"> При этом объем субсидии</w:t>
      </w:r>
      <w:r w:rsidR="00EC2F7F" w:rsidRPr="008B14B7">
        <w:rPr>
          <w:rFonts w:ascii="Times New Roman" w:hAnsi="Times New Roman" w:cs="Times New Roman"/>
          <w:sz w:val="28"/>
          <w:szCs w:val="28"/>
        </w:rPr>
        <w:t xml:space="preserve"> из бюджета субъекта Российской Федерации</w:t>
      </w:r>
      <w:r w:rsidR="003D1186" w:rsidRPr="008B14B7">
        <w:rPr>
          <w:rFonts w:ascii="Times New Roman" w:hAnsi="Times New Roman" w:cs="Times New Roman"/>
          <w:sz w:val="28"/>
          <w:szCs w:val="28"/>
        </w:rPr>
        <w:t xml:space="preserve"> муниципальному образованию – финалисту Всероссийского конкурса лучших проектов создания комфортной городской среды должен составлять не менее 30% от суммы </w:t>
      </w:r>
      <w:r w:rsidR="008F3E2F" w:rsidRPr="008B14B7">
        <w:rPr>
          <w:rFonts w:ascii="Times New Roman" w:hAnsi="Times New Roman" w:cs="Times New Roman"/>
          <w:sz w:val="28"/>
          <w:szCs w:val="28"/>
        </w:rPr>
        <w:t>вознаграждения</w:t>
      </w:r>
      <w:r w:rsidR="003D1186" w:rsidRPr="008B14B7">
        <w:rPr>
          <w:rFonts w:ascii="Times New Roman" w:hAnsi="Times New Roman" w:cs="Times New Roman"/>
          <w:sz w:val="28"/>
          <w:szCs w:val="28"/>
        </w:rPr>
        <w:t>, который мог бы получить финалист в случае победы</w:t>
      </w:r>
      <w:r w:rsidR="008F3E2F" w:rsidRPr="008B14B7">
        <w:rPr>
          <w:rFonts w:ascii="Times New Roman" w:hAnsi="Times New Roman" w:cs="Times New Roman"/>
          <w:sz w:val="28"/>
          <w:szCs w:val="28"/>
        </w:rPr>
        <w:t>, а</w:t>
      </w:r>
      <w:r w:rsidR="003D1186" w:rsidRPr="008B14B7">
        <w:rPr>
          <w:rFonts w:ascii="Times New Roman" w:hAnsi="Times New Roman" w:cs="Times New Roman"/>
          <w:sz w:val="28"/>
          <w:szCs w:val="28"/>
        </w:rPr>
        <w:t xml:space="preserve"> условием использования этой субсидии является реализация проекта</w:t>
      </w:r>
      <w:r w:rsidR="008F3E2F" w:rsidRPr="008B14B7">
        <w:rPr>
          <w:rFonts w:ascii="Times New Roman" w:hAnsi="Times New Roman" w:cs="Times New Roman"/>
          <w:sz w:val="28"/>
          <w:szCs w:val="28"/>
        </w:rPr>
        <w:t xml:space="preserve"> му</w:t>
      </w:r>
      <w:r w:rsidR="003D1186" w:rsidRPr="008B14B7">
        <w:rPr>
          <w:rFonts w:ascii="Times New Roman" w:hAnsi="Times New Roman" w:cs="Times New Roman"/>
          <w:sz w:val="28"/>
          <w:szCs w:val="28"/>
        </w:rPr>
        <w:t>ниципального образования – финалиста Всероссийского конкурса лучших проектов создания комфортной городской среды;</w:t>
      </w:r>
    </w:p>
    <w:p w:rsidR="00BC37D8" w:rsidRPr="008B14B7" w:rsidRDefault="00BC37D8" w:rsidP="00F76383">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в) минимальный перечень работ по благоустройству</w:t>
      </w:r>
      <w:r w:rsidR="00F76383" w:rsidRPr="008B14B7">
        <w:rPr>
          <w:rFonts w:ascii="Times New Roman" w:hAnsi="Times New Roman" w:cs="Times New Roman"/>
          <w:sz w:val="28"/>
          <w:szCs w:val="28"/>
        </w:rPr>
        <w:t>. При этом субсидия из федерального бюджета может быть направлена на финансирование работ по благоустройству дворовых территорий при услови</w:t>
      </w:r>
      <w:r w:rsidR="00163EE4" w:rsidRPr="008B14B7">
        <w:rPr>
          <w:rFonts w:ascii="Times New Roman" w:hAnsi="Times New Roman" w:cs="Times New Roman"/>
          <w:sz w:val="28"/>
          <w:szCs w:val="28"/>
        </w:rPr>
        <w:t>и</w:t>
      </w:r>
      <w:r w:rsidR="00F76383" w:rsidRPr="008B14B7">
        <w:rPr>
          <w:rFonts w:ascii="Times New Roman" w:hAnsi="Times New Roman" w:cs="Times New Roman"/>
          <w:sz w:val="28"/>
          <w:szCs w:val="28"/>
        </w:rPr>
        <w:t xml:space="preserve"> принятия собственниками помещений </w:t>
      </w:r>
      <w:r w:rsidR="00707C91" w:rsidRPr="008B14B7">
        <w:rPr>
          <w:rFonts w:ascii="Times New Roman" w:hAnsi="Times New Roman" w:cs="Times New Roman"/>
          <w:sz w:val="28"/>
          <w:szCs w:val="28"/>
        </w:rPr>
        <w:t xml:space="preserve">в таком </w:t>
      </w:r>
      <w:r w:rsidR="00F76383" w:rsidRPr="008B14B7">
        <w:rPr>
          <w:rFonts w:ascii="Times New Roman" w:hAnsi="Times New Roman" w:cs="Times New Roman"/>
          <w:sz w:val="28"/>
          <w:szCs w:val="28"/>
        </w:rPr>
        <w:t>многоквартирно</w:t>
      </w:r>
      <w:r w:rsidR="00707C91" w:rsidRPr="008B14B7">
        <w:rPr>
          <w:rFonts w:ascii="Times New Roman" w:hAnsi="Times New Roman" w:cs="Times New Roman"/>
          <w:sz w:val="28"/>
          <w:szCs w:val="28"/>
        </w:rPr>
        <w:t>м</w:t>
      </w:r>
      <w:r w:rsidR="00F76383" w:rsidRPr="008B14B7">
        <w:rPr>
          <w:rFonts w:ascii="Times New Roman" w:hAnsi="Times New Roman" w:cs="Times New Roman"/>
          <w:sz w:val="28"/>
          <w:szCs w:val="28"/>
        </w:rPr>
        <w:t xml:space="preserve"> дом</w:t>
      </w:r>
      <w:r w:rsidR="00707C91" w:rsidRPr="008B14B7">
        <w:rPr>
          <w:rFonts w:ascii="Times New Roman" w:hAnsi="Times New Roman" w:cs="Times New Roman"/>
          <w:sz w:val="28"/>
          <w:szCs w:val="28"/>
        </w:rPr>
        <w:t>е</w:t>
      </w:r>
      <w:r w:rsidR="00F76383" w:rsidRPr="008B14B7">
        <w:rPr>
          <w:rFonts w:ascii="Times New Roman" w:hAnsi="Times New Roman" w:cs="Times New Roman"/>
          <w:sz w:val="28"/>
          <w:szCs w:val="28"/>
        </w:rPr>
        <w:t xml:space="preserve"> </w:t>
      </w:r>
      <w:r w:rsidR="003147E1" w:rsidRPr="008B14B7">
        <w:rPr>
          <w:rFonts w:ascii="Times New Roman" w:hAnsi="Times New Roman" w:cs="Times New Roman"/>
          <w:sz w:val="28"/>
          <w:szCs w:val="28"/>
        </w:rPr>
        <w:t>решения</w:t>
      </w:r>
      <w:r w:rsidR="003147E1">
        <w:rPr>
          <w:rFonts w:ascii="Times New Roman" w:hAnsi="Times New Roman" w:cs="Times New Roman"/>
          <w:sz w:val="28"/>
          <w:szCs w:val="28"/>
        </w:rPr>
        <w:br/>
        <w:t xml:space="preserve">о </w:t>
      </w:r>
      <w:r w:rsidR="00F76383" w:rsidRPr="008B14B7">
        <w:rPr>
          <w:rFonts w:ascii="Times New Roman" w:hAnsi="Times New Roman" w:cs="Times New Roman"/>
          <w:sz w:val="28"/>
          <w:szCs w:val="28"/>
        </w:rPr>
        <w:t xml:space="preserve">принятии созданного </w:t>
      </w:r>
      <w:r w:rsidR="00707C91" w:rsidRPr="008B14B7">
        <w:rPr>
          <w:rFonts w:ascii="Times New Roman" w:hAnsi="Times New Roman" w:cs="Times New Roman"/>
          <w:sz w:val="28"/>
          <w:szCs w:val="28"/>
        </w:rPr>
        <w:t>в результате благоустройства</w:t>
      </w:r>
      <w:ins w:id="8" w:author="Демченко Оксана Николаевна" w:date="2018-11-12T20:32:00Z">
        <w:r w:rsidR="00DC469B" w:rsidRPr="008B14B7">
          <w:rPr>
            <w:rFonts w:ascii="Times New Roman" w:hAnsi="Times New Roman" w:cs="Times New Roman"/>
            <w:sz w:val="28"/>
            <w:szCs w:val="28"/>
          </w:rPr>
          <w:t xml:space="preserve"> </w:t>
        </w:r>
      </w:ins>
      <w:r w:rsidR="00F76383" w:rsidRPr="008B14B7">
        <w:rPr>
          <w:rFonts w:ascii="Times New Roman" w:hAnsi="Times New Roman" w:cs="Times New Roman"/>
          <w:sz w:val="28"/>
          <w:szCs w:val="28"/>
        </w:rPr>
        <w:t>имущества в состав общего имущества многоквартирного дома</w:t>
      </w:r>
      <w:r w:rsidRPr="008B14B7">
        <w:rPr>
          <w:rFonts w:ascii="Times New Roman" w:hAnsi="Times New Roman" w:cs="Times New Roman"/>
          <w:sz w:val="28"/>
          <w:szCs w:val="28"/>
        </w:rPr>
        <w:t>;</w:t>
      </w:r>
    </w:p>
    <w:p w:rsidR="0095159D" w:rsidRPr="008B14B7" w:rsidRDefault="00BC37D8" w:rsidP="000950A5">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г) перечень дополнительных видов работ по благоустройству дворовых территорий, софинансируемых за счет средств, полученных субъектом Российской Федерации в качестве субсидии из федерального бюджета (далее - дополнительный перечень работ по благоустройству), в случае принятия субъектом Российской Федерации решения об установлении указанного перечня</w:t>
      </w:r>
      <w:r w:rsidR="0007362E" w:rsidRPr="008B14B7">
        <w:rPr>
          <w:rFonts w:ascii="Times New Roman" w:hAnsi="Times New Roman" w:cs="Times New Roman"/>
          <w:sz w:val="28"/>
          <w:szCs w:val="28"/>
        </w:rPr>
        <w:t xml:space="preserve">. При этом субсидия из федерального бюджета может быть направлена на финансирование </w:t>
      </w:r>
      <w:r w:rsidR="00707C91" w:rsidRPr="008B14B7">
        <w:rPr>
          <w:rFonts w:ascii="Times New Roman" w:hAnsi="Times New Roman" w:cs="Times New Roman"/>
          <w:sz w:val="28"/>
          <w:szCs w:val="28"/>
        </w:rPr>
        <w:t xml:space="preserve">дополнительных </w:t>
      </w:r>
      <w:r w:rsidR="0007362E" w:rsidRPr="008B14B7">
        <w:rPr>
          <w:rFonts w:ascii="Times New Roman" w:hAnsi="Times New Roman" w:cs="Times New Roman"/>
          <w:sz w:val="28"/>
          <w:szCs w:val="28"/>
        </w:rPr>
        <w:t>работ по благоустройству дворовых территорий при услови</w:t>
      </w:r>
      <w:r w:rsidR="0095159D" w:rsidRPr="008B14B7">
        <w:rPr>
          <w:rFonts w:ascii="Times New Roman" w:hAnsi="Times New Roman" w:cs="Times New Roman"/>
          <w:sz w:val="28"/>
          <w:szCs w:val="28"/>
        </w:rPr>
        <w:t>ях:</w:t>
      </w:r>
    </w:p>
    <w:p w:rsidR="0095159D" w:rsidRPr="008B14B7" w:rsidRDefault="0095159D" w:rsidP="000950A5">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 принятия собственниками помещений </w:t>
      </w:r>
      <w:r w:rsidR="00707C91" w:rsidRPr="008B14B7">
        <w:rPr>
          <w:rFonts w:ascii="Times New Roman" w:hAnsi="Times New Roman" w:cs="Times New Roman"/>
          <w:sz w:val="28"/>
          <w:szCs w:val="28"/>
        </w:rPr>
        <w:t xml:space="preserve">в таком </w:t>
      </w:r>
      <w:r w:rsidRPr="008B14B7">
        <w:rPr>
          <w:rFonts w:ascii="Times New Roman" w:hAnsi="Times New Roman" w:cs="Times New Roman"/>
          <w:sz w:val="28"/>
          <w:szCs w:val="28"/>
        </w:rPr>
        <w:t>многоквартирно</w:t>
      </w:r>
      <w:r w:rsidR="00707C91" w:rsidRPr="008B14B7">
        <w:rPr>
          <w:rFonts w:ascii="Times New Roman" w:hAnsi="Times New Roman" w:cs="Times New Roman"/>
          <w:sz w:val="28"/>
          <w:szCs w:val="28"/>
        </w:rPr>
        <w:t>м</w:t>
      </w:r>
      <w:r w:rsidRPr="008B14B7">
        <w:rPr>
          <w:rFonts w:ascii="Times New Roman" w:hAnsi="Times New Roman" w:cs="Times New Roman"/>
          <w:sz w:val="28"/>
          <w:szCs w:val="28"/>
        </w:rPr>
        <w:t xml:space="preserve"> дом</w:t>
      </w:r>
      <w:r w:rsidR="00707C91" w:rsidRPr="008B14B7">
        <w:rPr>
          <w:rFonts w:ascii="Times New Roman" w:hAnsi="Times New Roman" w:cs="Times New Roman"/>
          <w:sz w:val="28"/>
          <w:szCs w:val="28"/>
        </w:rPr>
        <w:t>е</w:t>
      </w:r>
      <w:r w:rsidRPr="008B14B7">
        <w:rPr>
          <w:rFonts w:ascii="Times New Roman" w:hAnsi="Times New Roman" w:cs="Times New Roman"/>
          <w:sz w:val="28"/>
          <w:szCs w:val="28"/>
        </w:rPr>
        <w:t xml:space="preserve"> решения о принятии созданного </w:t>
      </w:r>
      <w:r w:rsidR="00707C91" w:rsidRPr="008B14B7">
        <w:rPr>
          <w:rFonts w:ascii="Times New Roman" w:hAnsi="Times New Roman" w:cs="Times New Roman"/>
          <w:sz w:val="28"/>
          <w:szCs w:val="28"/>
        </w:rPr>
        <w:t xml:space="preserve">в результате благоустройства </w:t>
      </w:r>
      <w:r w:rsidRPr="008B14B7">
        <w:rPr>
          <w:rFonts w:ascii="Times New Roman" w:hAnsi="Times New Roman" w:cs="Times New Roman"/>
          <w:sz w:val="28"/>
          <w:szCs w:val="28"/>
        </w:rPr>
        <w:t>имущества в состав общего имущества многоквартирного дома,</w:t>
      </w:r>
    </w:p>
    <w:p w:rsidR="00BC37D8" w:rsidRPr="008B14B7" w:rsidRDefault="0095159D" w:rsidP="000950A5">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 </w:t>
      </w:r>
      <w:r w:rsidR="00F532D6" w:rsidRPr="008B14B7">
        <w:rPr>
          <w:rFonts w:ascii="Times New Roman" w:hAnsi="Times New Roman" w:cs="Times New Roman"/>
          <w:sz w:val="28"/>
          <w:szCs w:val="28"/>
        </w:rPr>
        <w:t>софинансирования</w:t>
      </w:r>
      <w:r w:rsidR="0007362E" w:rsidRPr="008B14B7">
        <w:rPr>
          <w:rFonts w:ascii="Times New Roman" w:hAnsi="Times New Roman" w:cs="Times New Roman"/>
          <w:sz w:val="28"/>
          <w:szCs w:val="28"/>
        </w:rPr>
        <w:t xml:space="preserve"> </w:t>
      </w:r>
      <w:r w:rsidR="00F76383" w:rsidRPr="008B14B7">
        <w:rPr>
          <w:rFonts w:ascii="Times New Roman" w:hAnsi="Times New Roman" w:cs="Times New Roman"/>
          <w:sz w:val="28"/>
          <w:szCs w:val="28"/>
        </w:rPr>
        <w:t>собственниками помещений многоквартирно</w:t>
      </w:r>
      <w:r w:rsidR="00F532D6" w:rsidRPr="008B14B7">
        <w:rPr>
          <w:rFonts w:ascii="Times New Roman" w:hAnsi="Times New Roman" w:cs="Times New Roman"/>
          <w:sz w:val="28"/>
          <w:szCs w:val="28"/>
        </w:rPr>
        <w:t xml:space="preserve">го </w:t>
      </w:r>
      <w:r w:rsidR="00F76383" w:rsidRPr="008B14B7">
        <w:rPr>
          <w:rFonts w:ascii="Times New Roman" w:hAnsi="Times New Roman" w:cs="Times New Roman"/>
          <w:sz w:val="28"/>
          <w:szCs w:val="28"/>
        </w:rPr>
        <w:t>дом</w:t>
      </w:r>
      <w:r w:rsidR="00F532D6" w:rsidRPr="008B14B7">
        <w:rPr>
          <w:rFonts w:ascii="Times New Roman" w:hAnsi="Times New Roman" w:cs="Times New Roman"/>
          <w:sz w:val="28"/>
          <w:szCs w:val="28"/>
        </w:rPr>
        <w:t>а</w:t>
      </w:r>
      <w:r w:rsidR="000950A5" w:rsidRPr="008B14B7">
        <w:rPr>
          <w:rFonts w:ascii="Times New Roman" w:hAnsi="Times New Roman" w:cs="Times New Roman"/>
          <w:sz w:val="28"/>
          <w:szCs w:val="28"/>
        </w:rPr>
        <w:t xml:space="preserve"> </w:t>
      </w:r>
      <w:r w:rsidR="00707C91" w:rsidRPr="008B14B7">
        <w:rPr>
          <w:rFonts w:ascii="Times New Roman" w:hAnsi="Times New Roman" w:cs="Times New Roman"/>
          <w:sz w:val="28"/>
          <w:szCs w:val="28"/>
        </w:rPr>
        <w:t xml:space="preserve">работ по благоустройству </w:t>
      </w:r>
      <w:r w:rsidR="000950A5" w:rsidRPr="008B14B7">
        <w:rPr>
          <w:rFonts w:ascii="Times New Roman" w:hAnsi="Times New Roman" w:cs="Times New Roman"/>
          <w:sz w:val="28"/>
          <w:szCs w:val="28"/>
        </w:rPr>
        <w:t>в размере не менее 20% от стоимости выполнения работ</w:t>
      </w:r>
      <w:r w:rsidR="00BC37D8" w:rsidRPr="008B14B7">
        <w:rPr>
          <w:rFonts w:ascii="Times New Roman" w:hAnsi="Times New Roman" w:cs="Times New Roman"/>
          <w:sz w:val="28"/>
          <w:szCs w:val="28"/>
        </w:rPr>
        <w:t>;</w:t>
      </w:r>
    </w:p>
    <w:p w:rsidR="0003764F" w:rsidRPr="008B14B7" w:rsidRDefault="00735A4C">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д) обеспечить в целях отбора общественных территорий, подлежащих </w:t>
      </w:r>
      <w:r w:rsidR="00707C91" w:rsidRPr="008B14B7">
        <w:rPr>
          <w:rFonts w:ascii="Times New Roman" w:hAnsi="Times New Roman" w:cs="Times New Roman"/>
          <w:sz w:val="28"/>
          <w:szCs w:val="28"/>
        </w:rPr>
        <w:t xml:space="preserve">благоустройству </w:t>
      </w:r>
      <w:r w:rsidRPr="008B14B7">
        <w:rPr>
          <w:rFonts w:ascii="Times New Roman" w:hAnsi="Times New Roman" w:cs="Times New Roman"/>
          <w:sz w:val="28"/>
          <w:szCs w:val="28"/>
        </w:rPr>
        <w:t xml:space="preserve">в рамках реализации муниципальных программ </w:t>
      </w:r>
      <w:r w:rsidR="000B3C50" w:rsidRPr="008B14B7">
        <w:rPr>
          <w:rFonts w:ascii="Times New Roman" w:hAnsi="Times New Roman" w:cs="Times New Roman"/>
          <w:sz w:val="28"/>
          <w:szCs w:val="28"/>
        </w:rPr>
        <w:t xml:space="preserve">по </w:t>
      </w:r>
      <w:r w:rsidRPr="008B14B7">
        <w:rPr>
          <w:rFonts w:ascii="Times New Roman" w:hAnsi="Times New Roman" w:cs="Times New Roman"/>
          <w:sz w:val="28"/>
          <w:szCs w:val="28"/>
        </w:rPr>
        <w:t>благоустройству в первоочередном порядке</w:t>
      </w:r>
      <w:r w:rsidR="000B3C50" w:rsidRPr="008B14B7">
        <w:rPr>
          <w:rFonts w:ascii="Times New Roman" w:hAnsi="Times New Roman" w:cs="Times New Roman"/>
          <w:sz w:val="28"/>
          <w:szCs w:val="28"/>
        </w:rPr>
        <w:t xml:space="preserve"> в текущем году</w:t>
      </w:r>
      <w:r w:rsidRPr="008B14B7">
        <w:rPr>
          <w:rFonts w:ascii="Times New Roman" w:hAnsi="Times New Roman" w:cs="Times New Roman"/>
          <w:sz w:val="28"/>
          <w:szCs w:val="28"/>
        </w:rPr>
        <w:t xml:space="preserve"> и по решению органа местного самоуправления - в год,</w:t>
      </w:r>
      <w:r w:rsidR="000B3C50" w:rsidRPr="008B14B7">
        <w:rPr>
          <w:rFonts w:ascii="Times New Roman" w:hAnsi="Times New Roman" w:cs="Times New Roman"/>
          <w:sz w:val="28"/>
          <w:szCs w:val="28"/>
        </w:rPr>
        <w:t xml:space="preserve"> следующий за годом принятия решения,</w:t>
      </w:r>
      <w:r w:rsidRPr="008B14B7">
        <w:rPr>
          <w:rFonts w:ascii="Times New Roman" w:hAnsi="Times New Roman" w:cs="Times New Roman"/>
          <w:sz w:val="28"/>
          <w:szCs w:val="28"/>
        </w:rPr>
        <w:t xml:space="preserve"> проведение органами местного самоуправления муниципальных образований с численностью населения свыше 20 тыс. человек голосования по отбору таких общественных территорий</w:t>
      </w:r>
      <w:r w:rsidR="00233800" w:rsidRPr="008B14B7">
        <w:rPr>
          <w:rFonts w:ascii="Times New Roman" w:hAnsi="Times New Roman" w:cs="Times New Roman"/>
          <w:sz w:val="28"/>
          <w:szCs w:val="28"/>
        </w:rPr>
        <w:t xml:space="preserve">, проведенного - </w:t>
      </w:r>
      <w:r w:rsidRPr="008B14B7">
        <w:rPr>
          <w:rFonts w:ascii="Times New Roman" w:hAnsi="Times New Roman" w:cs="Times New Roman"/>
          <w:sz w:val="28"/>
          <w:szCs w:val="28"/>
        </w:rPr>
        <w:t xml:space="preserve">в порядке, установленном правовым актом </w:t>
      </w:r>
      <w:r w:rsidR="00AD0F8D" w:rsidRPr="008B14B7">
        <w:rPr>
          <w:rFonts w:ascii="Times New Roman" w:hAnsi="Times New Roman" w:cs="Times New Roman"/>
          <w:sz w:val="28"/>
          <w:szCs w:val="28"/>
        </w:rPr>
        <w:t>субъекта Российской Федерации</w:t>
      </w:r>
      <w:r w:rsidRPr="008B14B7">
        <w:rPr>
          <w:rFonts w:ascii="Times New Roman" w:hAnsi="Times New Roman" w:cs="Times New Roman"/>
          <w:sz w:val="28"/>
          <w:szCs w:val="28"/>
        </w:rPr>
        <w:t>, принятым не позднее</w:t>
      </w:r>
      <w:r w:rsidR="00B75DA5" w:rsidRPr="008B14B7">
        <w:rPr>
          <w:rFonts w:ascii="Times New Roman" w:hAnsi="Times New Roman" w:cs="Times New Roman"/>
          <w:sz w:val="28"/>
          <w:szCs w:val="28"/>
        </w:rPr>
        <w:t>1</w:t>
      </w:r>
      <w:r w:rsidRPr="008B14B7">
        <w:rPr>
          <w:rFonts w:ascii="Times New Roman" w:hAnsi="Times New Roman" w:cs="Times New Roman"/>
          <w:sz w:val="28"/>
          <w:szCs w:val="28"/>
        </w:rPr>
        <w:t xml:space="preserve"> </w:t>
      </w:r>
      <w:r w:rsidR="00B75DA5" w:rsidRPr="008B14B7">
        <w:rPr>
          <w:rFonts w:ascii="Times New Roman" w:hAnsi="Times New Roman" w:cs="Times New Roman"/>
          <w:sz w:val="28"/>
          <w:szCs w:val="28"/>
        </w:rPr>
        <w:t>февраля</w:t>
      </w:r>
      <w:r w:rsidRPr="008B14B7">
        <w:rPr>
          <w:rFonts w:ascii="Times New Roman" w:hAnsi="Times New Roman" w:cs="Times New Roman"/>
          <w:sz w:val="28"/>
          <w:szCs w:val="28"/>
        </w:rPr>
        <w:t xml:space="preserve"> 201</w:t>
      </w:r>
      <w:r w:rsidR="00B75DA5" w:rsidRPr="008B14B7">
        <w:rPr>
          <w:rFonts w:ascii="Times New Roman" w:hAnsi="Times New Roman" w:cs="Times New Roman"/>
          <w:sz w:val="28"/>
          <w:szCs w:val="28"/>
        </w:rPr>
        <w:t>9</w:t>
      </w:r>
      <w:r w:rsidRPr="008B14B7">
        <w:rPr>
          <w:rFonts w:ascii="Times New Roman" w:hAnsi="Times New Roman" w:cs="Times New Roman"/>
          <w:sz w:val="28"/>
          <w:szCs w:val="28"/>
        </w:rPr>
        <w:t xml:space="preserve"> г</w:t>
      </w:r>
      <w:r w:rsidR="00233800" w:rsidRPr="008B14B7">
        <w:rPr>
          <w:rFonts w:ascii="Times New Roman" w:hAnsi="Times New Roman" w:cs="Times New Roman"/>
          <w:sz w:val="28"/>
          <w:szCs w:val="28"/>
        </w:rPr>
        <w:t xml:space="preserve">ода с учетом следующих </w:t>
      </w:r>
      <w:r w:rsidR="0003764F" w:rsidRPr="008B14B7">
        <w:rPr>
          <w:rFonts w:ascii="Times New Roman" w:hAnsi="Times New Roman" w:cs="Times New Roman"/>
          <w:sz w:val="28"/>
          <w:szCs w:val="28"/>
        </w:rPr>
        <w:t>услови</w:t>
      </w:r>
      <w:r w:rsidR="00233800" w:rsidRPr="008B14B7">
        <w:rPr>
          <w:rFonts w:ascii="Times New Roman" w:hAnsi="Times New Roman" w:cs="Times New Roman"/>
          <w:sz w:val="28"/>
          <w:szCs w:val="28"/>
        </w:rPr>
        <w:t>й:</w:t>
      </w:r>
    </w:p>
    <w:p w:rsidR="0003764F" w:rsidRPr="008B14B7" w:rsidRDefault="0003764F">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 </w:t>
      </w:r>
      <w:r w:rsidR="000D2EDA" w:rsidRPr="008B14B7">
        <w:rPr>
          <w:rFonts w:ascii="Times New Roman" w:hAnsi="Times New Roman" w:cs="Times New Roman"/>
          <w:sz w:val="28"/>
          <w:szCs w:val="28"/>
        </w:rPr>
        <w:t xml:space="preserve">завершения </w:t>
      </w:r>
      <w:r w:rsidR="0029408B" w:rsidRPr="008B14B7">
        <w:rPr>
          <w:rFonts w:ascii="Times New Roman" w:hAnsi="Times New Roman" w:cs="Times New Roman"/>
          <w:sz w:val="28"/>
          <w:szCs w:val="28"/>
        </w:rPr>
        <w:t>благоустройства общественных территорий</w:t>
      </w:r>
      <w:r w:rsidRPr="008B14B7">
        <w:rPr>
          <w:rFonts w:ascii="Times New Roman" w:hAnsi="Times New Roman" w:cs="Times New Roman"/>
          <w:sz w:val="28"/>
          <w:szCs w:val="28"/>
        </w:rPr>
        <w:t>, включенных в муниципальные программы по благоустройству в 2019 году</w:t>
      </w:r>
      <w:r w:rsidR="0029408B" w:rsidRPr="008B14B7">
        <w:rPr>
          <w:rFonts w:ascii="Times New Roman" w:hAnsi="Times New Roman" w:cs="Times New Roman"/>
          <w:sz w:val="28"/>
          <w:szCs w:val="28"/>
        </w:rPr>
        <w:t xml:space="preserve"> </w:t>
      </w:r>
      <w:r w:rsidRPr="008B14B7">
        <w:rPr>
          <w:rFonts w:ascii="Times New Roman" w:hAnsi="Times New Roman" w:cs="Times New Roman"/>
          <w:sz w:val="28"/>
          <w:szCs w:val="28"/>
        </w:rPr>
        <w:t>по результатам голосования по отбору общественных территорий, проведенного в 2018 году</w:t>
      </w:r>
      <w:r w:rsidR="0029408B" w:rsidRPr="008B14B7">
        <w:rPr>
          <w:rFonts w:ascii="Times New Roman" w:hAnsi="Times New Roman" w:cs="Times New Roman"/>
          <w:sz w:val="28"/>
          <w:szCs w:val="28"/>
        </w:rPr>
        <w:t xml:space="preserve"> в соответствии с постановлением Правительства Российской Федерации</w:t>
      </w:r>
      <w:r w:rsidR="00233800" w:rsidRPr="008B14B7">
        <w:rPr>
          <w:rFonts w:ascii="Times New Roman" w:hAnsi="Times New Roman" w:cs="Times New Roman"/>
          <w:sz w:val="28"/>
          <w:szCs w:val="28"/>
        </w:rPr>
        <w:br/>
      </w:r>
      <w:r w:rsidR="000D2EDA" w:rsidRPr="008B14B7">
        <w:rPr>
          <w:rFonts w:ascii="Times New Roman" w:hAnsi="Times New Roman" w:cs="Times New Roman"/>
          <w:sz w:val="28"/>
          <w:szCs w:val="28"/>
        </w:rPr>
        <w:t>от 10 февраля 2017 г. N 169</w:t>
      </w:r>
      <w:r w:rsidRPr="008B14B7">
        <w:rPr>
          <w:rFonts w:ascii="Times New Roman" w:hAnsi="Times New Roman" w:cs="Times New Roman"/>
          <w:sz w:val="28"/>
          <w:szCs w:val="28"/>
        </w:rPr>
        <w:t>;</w:t>
      </w:r>
    </w:p>
    <w:p w:rsidR="00735A4C" w:rsidRPr="008B14B7" w:rsidRDefault="0003764F">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 </w:t>
      </w:r>
      <w:r w:rsidR="000D2EDA" w:rsidRPr="008B14B7">
        <w:rPr>
          <w:rFonts w:ascii="Times New Roman" w:hAnsi="Times New Roman" w:cs="Times New Roman"/>
          <w:sz w:val="28"/>
          <w:szCs w:val="28"/>
        </w:rPr>
        <w:t>завершения благоустройства общественных территорий</w:t>
      </w:r>
      <w:r w:rsidRPr="008B14B7">
        <w:rPr>
          <w:rFonts w:ascii="Times New Roman" w:hAnsi="Times New Roman" w:cs="Times New Roman"/>
          <w:sz w:val="28"/>
          <w:szCs w:val="28"/>
        </w:rPr>
        <w:t>, включенных в муниципальные программы по благоустройству</w:t>
      </w:r>
      <w:r w:rsidR="001125F1" w:rsidRPr="008B14B7">
        <w:rPr>
          <w:rFonts w:ascii="Times New Roman" w:hAnsi="Times New Roman" w:cs="Times New Roman"/>
          <w:sz w:val="28"/>
          <w:szCs w:val="28"/>
        </w:rPr>
        <w:t>,</w:t>
      </w:r>
      <w:r w:rsidRPr="008B14B7">
        <w:rPr>
          <w:rFonts w:ascii="Times New Roman" w:hAnsi="Times New Roman" w:cs="Times New Roman"/>
          <w:sz w:val="28"/>
          <w:szCs w:val="28"/>
        </w:rPr>
        <w:t xml:space="preserve"> выбранных по результатам голосования по отбору общественных территорий, проведенного в году, предшествующему году реализации мероприятий по благоустройству</w:t>
      </w:r>
      <w:r w:rsidR="00743FF3" w:rsidRPr="008B14B7">
        <w:rPr>
          <w:rFonts w:ascii="Times New Roman" w:hAnsi="Times New Roman" w:cs="Times New Roman"/>
          <w:sz w:val="28"/>
          <w:szCs w:val="28"/>
        </w:rPr>
        <w:t xml:space="preserve"> (далее – рейтинговое голосование)</w:t>
      </w:r>
      <w:r w:rsidR="00CD6070" w:rsidRPr="008B14B7">
        <w:rPr>
          <w:rFonts w:ascii="Times New Roman" w:hAnsi="Times New Roman" w:cs="Times New Roman"/>
          <w:sz w:val="28"/>
          <w:szCs w:val="28"/>
        </w:rPr>
        <w:t>;</w:t>
      </w:r>
    </w:p>
    <w:p w:rsidR="00BC37D8" w:rsidRPr="008B14B7" w:rsidRDefault="00C2740F">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ж</w:t>
      </w:r>
      <w:r w:rsidR="00BC37D8" w:rsidRPr="008B14B7">
        <w:rPr>
          <w:rFonts w:ascii="Times New Roman" w:hAnsi="Times New Roman" w:cs="Times New Roman"/>
          <w:sz w:val="28"/>
          <w:szCs w:val="28"/>
        </w:rPr>
        <w:t>) условия о форме участия (финансовое и (или) трудовое)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минимального перечня работ по благоустройству, в том числе о доле такого участия, в отношении муниципальных образований - получателей субсидий из бюджета субъекта Российской Федерации, определенные с учетом методических рекомендаций Министерства строительства и жилищно-коммунального хозяйства Российской Федерации, в случае принятия субъектом Российской Федерации решения об установлении указанных условий либо принятия уполномоченным органом исполнительной власти субъекта Российской Федерации решения о предоставлении полномочий органам местного самоуправления по определению таких условий в муниципальных программах. При этом при выборе формы финансового участия заинтересованных лиц в реализации мероприятий по благоустройству дворовой территории в рамках минимального перечня работ по благоустройству доля участия определяется как процент от стоимости мероприятий по благоустройству дворовой территории;</w:t>
      </w:r>
    </w:p>
    <w:p w:rsidR="00BC37D8" w:rsidRPr="008B14B7" w:rsidRDefault="00F91A3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з</w:t>
      </w:r>
      <w:r w:rsidR="00BC37D8" w:rsidRPr="008B14B7">
        <w:rPr>
          <w:rFonts w:ascii="Times New Roman" w:hAnsi="Times New Roman" w:cs="Times New Roman"/>
          <w:sz w:val="28"/>
          <w:szCs w:val="28"/>
        </w:rPr>
        <w:t>) условия о форме участия (финансовое и (или) трудовое) заинтересованных лиц в реализации мероприятий по благоустройству дворовых территорий в рамках дополнительного перечня работ по благоустройству в случае принятия субъектом Российской Федерации решения об установлении указанного перечня, в том числе о доле такого участия</w:t>
      </w:r>
      <w:r w:rsidR="000D2EDA" w:rsidRPr="008B14B7">
        <w:rPr>
          <w:rFonts w:ascii="Times New Roman" w:hAnsi="Times New Roman" w:cs="Times New Roman"/>
          <w:sz w:val="28"/>
          <w:szCs w:val="28"/>
        </w:rPr>
        <w:t xml:space="preserve"> с учетом положений подпункта г) настоящего пункта</w:t>
      </w:r>
      <w:r w:rsidR="00BC37D8" w:rsidRPr="008B14B7">
        <w:rPr>
          <w:rFonts w:ascii="Times New Roman" w:hAnsi="Times New Roman" w:cs="Times New Roman"/>
          <w:sz w:val="28"/>
          <w:szCs w:val="28"/>
        </w:rPr>
        <w:t>, в отношении муниципальных образований - получателей субсидий из бюджета субъекта Российской Федерации, определенные с учетом методических рекомендаций Министерства строительства и жилищно-коммунального хозяйства Российской Федерации, либо о принятии решения о предоставлении полномочий органам местного самоуправления по определению таких условий в муниципальных программах. При этом при выборе формы финансового участия заинтересованных лиц в реализации мероприятий по благоустройству дворовых территорий в рамках дополнительного перечня работ по благоустройству доля участия определяется как процент от стоимости мероприятий по благоустройству дворовой территории;</w:t>
      </w:r>
    </w:p>
    <w:p w:rsidR="00BC37D8" w:rsidRPr="008B14B7" w:rsidRDefault="00F91A3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и</w:t>
      </w:r>
      <w:r w:rsidR="00BC37D8" w:rsidRPr="008B14B7">
        <w:rPr>
          <w:rFonts w:ascii="Times New Roman" w:hAnsi="Times New Roman" w:cs="Times New Roman"/>
          <w:sz w:val="28"/>
          <w:szCs w:val="28"/>
        </w:rPr>
        <w:t xml:space="preserve">) обязательства муниципальных образований - получателей субсидий из бюджета субъекта Российской Федерации, в том числе предусмотренные </w:t>
      </w:r>
      <w:hyperlink w:anchor="P1735" w:history="1">
        <w:r w:rsidR="00BC37D8" w:rsidRPr="008B14B7">
          <w:rPr>
            <w:rFonts w:ascii="Times New Roman" w:hAnsi="Times New Roman" w:cs="Times New Roman"/>
            <w:sz w:val="28"/>
            <w:szCs w:val="28"/>
          </w:rPr>
          <w:t>пунктом 10</w:t>
        </w:r>
      </w:hyperlink>
      <w:r w:rsidR="00BC37D8" w:rsidRPr="008B14B7">
        <w:rPr>
          <w:rFonts w:ascii="Times New Roman" w:hAnsi="Times New Roman" w:cs="Times New Roman"/>
          <w:sz w:val="28"/>
          <w:szCs w:val="28"/>
        </w:rPr>
        <w:t xml:space="preserve"> настоящих Правил;</w:t>
      </w:r>
    </w:p>
    <w:p w:rsidR="00BC37D8" w:rsidRPr="008B14B7" w:rsidRDefault="00F91A3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w:t>
      </w:r>
      <w:r w:rsidR="00BC37D8" w:rsidRPr="008B14B7">
        <w:rPr>
          <w:rFonts w:ascii="Times New Roman" w:hAnsi="Times New Roman" w:cs="Times New Roman"/>
          <w:sz w:val="28"/>
          <w:szCs w:val="28"/>
        </w:rPr>
        <w:t>) включение в соглашение между субъектом Российской Федерации и органом местного самоуправления муниципального образования о предоставлении субсидии из бюджета субъекта Российской Федерации муниципальным образованиям - получателям такой субсидии рекомендации главам местных администраций обеспечить привлечение к выполнению работ по благоустройству дворовых территорий студенческих строительных отрядов;</w:t>
      </w:r>
    </w:p>
    <w:p w:rsidR="00D93AD8" w:rsidRPr="008B14B7" w:rsidRDefault="00F91A3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л</w:t>
      </w:r>
      <w:r w:rsidR="00D93AD8" w:rsidRPr="008B14B7">
        <w:rPr>
          <w:rFonts w:ascii="Times New Roman" w:hAnsi="Times New Roman" w:cs="Times New Roman"/>
          <w:sz w:val="28"/>
          <w:szCs w:val="28"/>
        </w:rPr>
        <w:t xml:space="preserve">) </w:t>
      </w:r>
      <w:r w:rsidR="00E32D58" w:rsidRPr="008B14B7">
        <w:rPr>
          <w:rFonts w:ascii="Times New Roman" w:hAnsi="Times New Roman" w:cs="Times New Roman"/>
          <w:sz w:val="28"/>
          <w:szCs w:val="28"/>
        </w:rPr>
        <w:t xml:space="preserve">включение в соглашение между субъектом Российской Федерации и органом местного самоуправления муниципального образования о предоставлении субсидии из бюджета субъекта Российской Федерации муниципальным образованиям - получателям такой субсидии </w:t>
      </w:r>
      <w:r w:rsidR="00D93AD8" w:rsidRPr="008B14B7">
        <w:rPr>
          <w:rFonts w:ascii="Times New Roman" w:hAnsi="Times New Roman" w:cs="Times New Roman"/>
          <w:sz w:val="28"/>
          <w:szCs w:val="28"/>
        </w:rPr>
        <w:t>услови</w:t>
      </w:r>
      <w:r w:rsidR="00C401E6" w:rsidRPr="008B14B7">
        <w:rPr>
          <w:rFonts w:ascii="Times New Roman" w:hAnsi="Times New Roman" w:cs="Times New Roman"/>
          <w:sz w:val="28"/>
          <w:szCs w:val="28"/>
        </w:rPr>
        <w:t>я</w:t>
      </w:r>
      <w:r w:rsidR="00D93AD8" w:rsidRPr="008B14B7">
        <w:rPr>
          <w:rFonts w:ascii="Times New Roman" w:hAnsi="Times New Roman" w:cs="Times New Roman"/>
          <w:sz w:val="28"/>
          <w:szCs w:val="28"/>
        </w:rPr>
        <w:t xml:space="preserve"> о</w:t>
      </w:r>
      <w:r w:rsidR="00E36715" w:rsidRPr="008B14B7">
        <w:rPr>
          <w:rFonts w:ascii="Times New Roman" w:hAnsi="Times New Roman" w:cs="Times New Roman"/>
          <w:sz w:val="28"/>
          <w:szCs w:val="28"/>
        </w:rPr>
        <w:t xml:space="preserve">б обязательном установлении </w:t>
      </w:r>
      <w:del w:id="9" w:author="Демченко Оксана Николаевна" w:date="2018-11-12T20:53:00Z">
        <w:r w:rsidR="00D93AD8" w:rsidRPr="008B14B7" w:rsidDel="00E36715">
          <w:rPr>
            <w:rFonts w:ascii="Times New Roman" w:hAnsi="Times New Roman" w:cs="Times New Roman"/>
            <w:sz w:val="28"/>
            <w:szCs w:val="28"/>
          </w:rPr>
          <w:delText xml:space="preserve"> </w:delText>
        </w:r>
      </w:del>
      <w:r w:rsidR="00D93AD8" w:rsidRPr="008B14B7">
        <w:rPr>
          <w:rFonts w:ascii="Times New Roman" w:hAnsi="Times New Roman" w:cs="Times New Roman"/>
          <w:sz w:val="28"/>
          <w:szCs w:val="28"/>
        </w:rPr>
        <w:t>минимально</w:t>
      </w:r>
      <w:r w:rsidR="00E36715" w:rsidRPr="008B14B7">
        <w:rPr>
          <w:rFonts w:ascii="Times New Roman" w:hAnsi="Times New Roman" w:cs="Times New Roman"/>
          <w:sz w:val="28"/>
          <w:szCs w:val="28"/>
        </w:rPr>
        <w:t xml:space="preserve">го </w:t>
      </w:r>
      <w:r w:rsidR="00D93AD8" w:rsidRPr="008B14B7">
        <w:rPr>
          <w:rFonts w:ascii="Times New Roman" w:hAnsi="Times New Roman" w:cs="Times New Roman"/>
          <w:sz w:val="28"/>
          <w:szCs w:val="28"/>
        </w:rPr>
        <w:t>трехлетне</w:t>
      </w:r>
      <w:r w:rsidR="00E36715" w:rsidRPr="008B14B7">
        <w:rPr>
          <w:rFonts w:ascii="Times New Roman" w:hAnsi="Times New Roman" w:cs="Times New Roman"/>
          <w:sz w:val="28"/>
          <w:szCs w:val="28"/>
        </w:rPr>
        <w:t>го</w:t>
      </w:r>
      <w:r w:rsidR="00D93AD8" w:rsidRPr="008B14B7">
        <w:rPr>
          <w:rFonts w:ascii="Times New Roman" w:hAnsi="Times New Roman" w:cs="Times New Roman"/>
          <w:sz w:val="28"/>
          <w:szCs w:val="28"/>
        </w:rPr>
        <w:t xml:space="preserve"> гарантийно</w:t>
      </w:r>
      <w:r w:rsidR="00E36715" w:rsidRPr="008B14B7">
        <w:rPr>
          <w:rFonts w:ascii="Times New Roman" w:hAnsi="Times New Roman" w:cs="Times New Roman"/>
          <w:sz w:val="28"/>
          <w:szCs w:val="28"/>
        </w:rPr>
        <w:t>го</w:t>
      </w:r>
      <w:r w:rsidR="00D93AD8" w:rsidRPr="008B14B7">
        <w:rPr>
          <w:rFonts w:ascii="Times New Roman" w:hAnsi="Times New Roman" w:cs="Times New Roman"/>
          <w:sz w:val="28"/>
          <w:szCs w:val="28"/>
        </w:rPr>
        <w:t xml:space="preserve"> срок</w:t>
      </w:r>
      <w:r w:rsidR="00E36715" w:rsidRPr="008B14B7">
        <w:rPr>
          <w:rFonts w:ascii="Times New Roman" w:hAnsi="Times New Roman" w:cs="Times New Roman"/>
          <w:sz w:val="28"/>
          <w:szCs w:val="28"/>
        </w:rPr>
        <w:t>а</w:t>
      </w:r>
      <w:r w:rsidR="00D93AD8" w:rsidRPr="008B14B7">
        <w:rPr>
          <w:rFonts w:ascii="Times New Roman" w:hAnsi="Times New Roman" w:cs="Times New Roman"/>
          <w:sz w:val="28"/>
          <w:szCs w:val="28"/>
        </w:rPr>
        <w:t xml:space="preserve"> на выполненные работы</w:t>
      </w:r>
      <w:r w:rsidR="00E32D58" w:rsidRPr="008B14B7">
        <w:rPr>
          <w:rFonts w:ascii="Times New Roman" w:hAnsi="Times New Roman" w:cs="Times New Roman"/>
          <w:sz w:val="28"/>
          <w:szCs w:val="28"/>
        </w:rPr>
        <w:t xml:space="preserve"> </w:t>
      </w:r>
      <w:r w:rsidR="00D93AD8" w:rsidRPr="008B14B7">
        <w:rPr>
          <w:rFonts w:ascii="Times New Roman" w:hAnsi="Times New Roman" w:cs="Times New Roman"/>
          <w:sz w:val="28"/>
          <w:szCs w:val="28"/>
        </w:rPr>
        <w:t>по благоустройству дворовых и общественных территорий с участием средств субсидии</w:t>
      </w:r>
      <w:r w:rsidR="003B2A21" w:rsidRPr="008B14B7">
        <w:rPr>
          <w:rFonts w:ascii="Times New Roman" w:hAnsi="Times New Roman" w:cs="Times New Roman"/>
          <w:sz w:val="28"/>
          <w:szCs w:val="28"/>
        </w:rPr>
        <w:t xml:space="preserve">, а также о сроке </w:t>
      </w:r>
      <w:r w:rsidR="00634D73" w:rsidRPr="008B14B7">
        <w:rPr>
          <w:rFonts w:ascii="Times New Roman" w:hAnsi="Times New Roman" w:cs="Times New Roman"/>
          <w:sz w:val="28"/>
          <w:szCs w:val="28"/>
        </w:rPr>
        <w:t xml:space="preserve">закупки товаров, работ и услуг для обеспечения </w:t>
      </w:r>
      <w:r w:rsidR="00523E08" w:rsidRPr="008B14B7">
        <w:rPr>
          <w:rFonts w:ascii="Times New Roman" w:hAnsi="Times New Roman" w:cs="Times New Roman"/>
          <w:sz w:val="28"/>
          <w:szCs w:val="28"/>
        </w:rPr>
        <w:t>государственны</w:t>
      </w:r>
      <w:r w:rsidR="00634D73" w:rsidRPr="008B14B7">
        <w:rPr>
          <w:rFonts w:ascii="Times New Roman" w:hAnsi="Times New Roman" w:cs="Times New Roman"/>
          <w:sz w:val="28"/>
          <w:szCs w:val="28"/>
        </w:rPr>
        <w:t>х</w:t>
      </w:r>
      <w:r w:rsidR="00523E08" w:rsidRPr="008B14B7">
        <w:rPr>
          <w:rFonts w:ascii="Times New Roman" w:hAnsi="Times New Roman" w:cs="Times New Roman"/>
          <w:sz w:val="28"/>
          <w:szCs w:val="28"/>
        </w:rPr>
        <w:t xml:space="preserve"> (муниципальны</w:t>
      </w:r>
      <w:r w:rsidR="00634D73" w:rsidRPr="008B14B7">
        <w:rPr>
          <w:rFonts w:ascii="Times New Roman" w:hAnsi="Times New Roman" w:cs="Times New Roman"/>
          <w:sz w:val="28"/>
          <w:szCs w:val="28"/>
        </w:rPr>
        <w:t>х</w:t>
      </w:r>
      <w:r w:rsidR="00523E08" w:rsidRPr="008B14B7">
        <w:rPr>
          <w:rFonts w:ascii="Times New Roman" w:hAnsi="Times New Roman" w:cs="Times New Roman"/>
          <w:sz w:val="28"/>
          <w:szCs w:val="28"/>
        </w:rPr>
        <w:t xml:space="preserve">) </w:t>
      </w:r>
      <w:r w:rsidR="00634D73" w:rsidRPr="008B14B7">
        <w:rPr>
          <w:rFonts w:ascii="Times New Roman" w:hAnsi="Times New Roman" w:cs="Times New Roman"/>
          <w:sz w:val="28"/>
          <w:szCs w:val="28"/>
        </w:rPr>
        <w:t>нужд в целях реализации государственных программ субъектов Российской Федерации</w:t>
      </w:r>
      <w:r w:rsidR="005B4C51" w:rsidRPr="008B14B7">
        <w:rPr>
          <w:rFonts w:ascii="Times New Roman" w:hAnsi="Times New Roman" w:cs="Times New Roman"/>
          <w:sz w:val="28"/>
          <w:szCs w:val="28"/>
        </w:rPr>
        <w:t xml:space="preserve">, </w:t>
      </w:r>
      <w:r w:rsidR="00634D73" w:rsidRPr="008B14B7">
        <w:rPr>
          <w:rFonts w:ascii="Times New Roman" w:hAnsi="Times New Roman" w:cs="Times New Roman"/>
          <w:sz w:val="28"/>
          <w:szCs w:val="28"/>
        </w:rPr>
        <w:t xml:space="preserve">муниципальных программ </w:t>
      </w:r>
      <w:r w:rsidR="003B2A21" w:rsidRPr="008B14B7">
        <w:rPr>
          <w:rFonts w:ascii="Times New Roman" w:hAnsi="Times New Roman" w:cs="Times New Roman"/>
          <w:sz w:val="28"/>
          <w:szCs w:val="28"/>
        </w:rPr>
        <w:t>не позднее 1 июля года предоставления субсидии</w:t>
      </w:r>
      <w:r w:rsidR="00D93AD8" w:rsidRPr="008B14B7">
        <w:rPr>
          <w:rFonts w:ascii="Times New Roman" w:hAnsi="Times New Roman" w:cs="Times New Roman"/>
          <w:sz w:val="28"/>
          <w:szCs w:val="28"/>
        </w:rPr>
        <w:t>;</w:t>
      </w:r>
    </w:p>
    <w:p w:rsidR="00BC37D8" w:rsidRPr="008B14B7" w:rsidRDefault="00F91A3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м</w:t>
      </w:r>
      <w:r w:rsidR="00BC37D8" w:rsidRPr="008B14B7">
        <w:rPr>
          <w:rFonts w:ascii="Times New Roman" w:hAnsi="Times New Roman" w:cs="Times New Roman"/>
          <w:sz w:val="28"/>
          <w:szCs w:val="28"/>
        </w:rPr>
        <w:t>) порядок расходования средств субсидии из бюджета субъекта Российской Федерации, направляемых на выполнение работ по благоустройству дворовых территорий. При этом указанный порядок должен предусматривать возможность расходования субсидии путем:</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предоставления субсидий бюджетным и автономным учреждениям, в том числе субсидии на финансовое обеспечение выполнения ими государственного (муниципального) задания;</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закупки товаров, работ и услуг для обеспечения государственных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государственной (муниципальной) собственности казенных учреждений);</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на возмещение затрат по выполнению работ по благоустройству дворовых территорий (в случае, если дворовая территория образована земельными участками, находящимися полностью или частично в частной собственности);</w:t>
      </w:r>
    </w:p>
    <w:p w:rsidR="00BC37D8" w:rsidRPr="008B14B7" w:rsidRDefault="00F91A3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н</w:t>
      </w:r>
      <w:r w:rsidR="00BC37D8" w:rsidRPr="008B14B7">
        <w:rPr>
          <w:rFonts w:ascii="Times New Roman" w:hAnsi="Times New Roman" w:cs="Times New Roman"/>
          <w:sz w:val="28"/>
          <w:szCs w:val="28"/>
        </w:rPr>
        <w:t>) порядок и условия возврата субсидии из бюджета субъекта Российской Федерации муниципальным образованием - получателем такой субсидии, а также порядок и условия перер</w:t>
      </w:r>
      <w:r w:rsidR="00467A04" w:rsidRPr="008B14B7">
        <w:rPr>
          <w:rFonts w:ascii="Times New Roman" w:hAnsi="Times New Roman" w:cs="Times New Roman"/>
          <w:sz w:val="28"/>
          <w:szCs w:val="28"/>
        </w:rPr>
        <w:t>аспределения указанной субсидии;</w:t>
      </w:r>
    </w:p>
    <w:p w:rsidR="00C3664A" w:rsidRPr="008B14B7" w:rsidRDefault="00C3664A">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о) </w:t>
      </w:r>
      <w:r w:rsidR="0020114F" w:rsidRPr="008B14B7">
        <w:rPr>
          <w:rFonts w:ascii="Times New Roman" w:hAnsi="Times New Roman" w:cs="Times New Roman"/>
          <w:sz w:val="28"/>
          <w:szCs w:val="28"/>
        </w:rPr>
        <w:t>актуализацию</w:t>
      </w:r>
      <w:r w:rsidR="00064928" w:rsidRPr="008B14B7">
        <w:rPr>
          <w:rFonts w:ascii="Times New Roman" w:hAnsi="Times New Roman" w:cs="Times New Roman"/>
          <w:sz w:val="28"/>
          <w:szCs w:val="28"/>
        </w:rPr>
        <w:t xml:space="preserve"> </w:t>
      </w:r>
      <w:r w:rsidR="005B4C51" w:rsidRPr="008B14B7">
        <w:rPr>
          <w:rFonts w:ascii="Times New Roman" w:hAnsi="Times New Roman" w:cs="Times New Roman"/>
          <w:sz w:val="28"/>
          <w:szCs w:val="28"/>
        </w:rPr>
        <w:t>государственных программ субъектов Российской Федерации, муниципальных программ</w:t>
      </w:r>
      <w:r w:rsidR="005B4C51" w:rsidRPr="008B14B7" w:rsidDel="005B4C51">
        <w:rPr>
          <w:rFonts w:ascii="Times New Roman" w:hAnsi="Times New Roman" w:cs="Times New Roman"/>
          <w:sz w:val="28"/>
          <w:szCs w:val="28"/>
        </w:rPr>
        <w:t xml:space="preserve"> </w:t>
      </w:r>
      <w:r w:rsidR="0020114F" w:rsidRPr="008B14B7">
        <w:rPr>
          <w:rFonts w:ascii="Times New Roman" w:hAnsi="Times New Roman" w:cs="Times New Roman"/>
          <w:sz w:val="28"/>
          <w:szCs w:val="28"/>
        </w:rPr>
        <w:t xml:space="preserve">и </w:t>
      </w:r>
      <w:r w:rsidR="004760B8" w:rsidRPr="008B14B7">
        <w:rPr>
          <w:rFonts w:ascii="Times New Roman" w:hAnsi="Times New Roman" w:cs="Times New Roman"/>
          <w:sz w:val="28"/>
          <w:szCs w:val="28"/>
        </w:rPr>
        <w:t>расширение</w:t>
      </w:r>
      <w:r w:rsidR="0020114F" w:rsidRPr="008B14B7">
        <w:rPr>
          <w:rFonts w:ascii="Times New Roman" w:hAnsi="Times New Roman" w:cs="Times New Roman"/>
          <w:sz w:val="28"/>
          <w:szCs w:val="28"/>
        </w:rPr>
        <w:t xml:space="preserve"> срока их действия </w:t>
      </w:r>
      <w:r w:rsidR="000B3C50" w:rsidRPr="008B14B7">
        <w:rPr>
          <w:rFonts w:ascii="Times New Roman" w:hAnsi="Times New Roman" w:cs="Times New Roman"/>
          <w:sz w:val="28"/>
          <w:szCs w:val="28"/>
        </w:rPr>
        <w:t>на срок реализации федерального проекта</w:t>
      </w:r>
      <w:r w:rsidR="004760B8" w:rsidRPr="008B14B7">
        <w:rPr>
          <w:rFonts w:ascii="Times New Roman" w:hAnsi="Times New Roman" w:cs="Times New Roman"/>
          <w:sz w:val="28"/>
          <w:szCs w:val="28"/>
        </w:rPr>
        <w:t xml:space="preserve"> по результатам</w:t>
      </w:r>
      <w:r w:rsidRPr="008B14B7">
        <w:rPr>
          <w:rFonts w:ascii="Times New Roman" w:hAnsi="Times New Roman" w:cs="Times New Roman"/>
          <w:sz w:val="28"/>
          <w:szCs w:val="28"/>
        </w:rPr>
        <w:t xml:space="preserve"> </w:t>
      </w:r>
      <w:r w:rsidR="004760B8" w:rsidRPr="008B14B7">
        <w:rPr>
          <w:rFonts w:ascii="Times New Roman" w:hAnsi="Times New Roman" w:cs="Times New Roman"/>
          <w:sz w:val="28"/>
          <w:szCs w:val="28"/>
        </w:rPr>
        <w:t xml:space="preserve">проведения </w:t>
      </w:r>
      <w:r w:rsidR="00DD0F27" w:rsidRPr="008B14B7">
        <w:rPr>
          <w:rFonts w:ascii="Times New Roman" w:hAnsi="Times New Roman" w:cs="Times New Roman"/>
          <w:sz w:val="28"/>
          <w:szCs w:val="28"/>
        </w:rPr>
        <w:t>рейтингового голосования</w:t>
      </w:r>
      <w:r w:rsidR="004760B8" w:rsidRPr="008B14B7">
        <w:rPr>
          <w:rFonts w:ascii="Times New Roman" w:hAnsi="Times New Roman" w:cs="Times New Roman"/>
          <w:sz w:val="28"/>
          <w:szCs w:val="28"/>
        </w:rPr>
        <w:t>.</w:t>
      </w:r>
    </w:p>
    <w:p w:rsidR="00BC37D8" w:rsidRPr="008B14B7" w:rsidRDefault="0061424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8</w:t>
      </w:r>
      <w:r w:rsidR="00BC37D8" w:rsidRPr="008B14B7">
        <w:rPr>
          <w:rFonts w:ascii="Times New Roman" w:hAnsi="Times New Roman" w:cs="Times New Roman"/>
          <w:sz w:val="28"/>
          <w:szCs w:val="28"/>
        </w:rPr>
        <w:t xml:space="preserve">. Государственная программа субъекта Российской Федерации, предусмотренная </w:t>
      </w:r>
      <w:hyperlink w:anchor="P1694" w:history="1">
        <w:r w:rsidR="00BC37D8" w:rsidRPr="008B14B7">
          <w:rPr>
            <w:rFonts w:ascii="Times New Roman" w:hAnsi="Times New Roman" w:cs="Times New Roman"/>
            <w:sz w:val="28"/>
            <w:szCs w:val="28"/>
          </w:rPr>
          <w:t>абзацем третьим подпункта "б" пункта 7</w:t>
        </w:r>
      </w:hyperlink>
      <w:r w:rsidR="00BC37D8" w:rsidRPr="008B14B7">
        <w:rPr>
          <w:rFonts w:ascii="Times New Roman" w:hAnsi="Times New Roman" w:cs="Times New Roman"/>
          <w:sz w:val="28"/>
          <w:szCs w:val="28"/>
        </w:rPr>
        <w:t xml:space="preserve"> настоящих Правил, должна предусматривать в том числе:</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а) </w:t>
      </w:r>
      <w:r w:rsidR="00393190" w:rsidRPr="008B14B7">
        <w:rPr>
          <w:rFonts w:ascii="Times New Roman" w:hAnsi="Times New Roman" w:cs="Times New Roman"/>
          <w:sz w:val="28"/>
          <w:szCs w:val="28"/>
        </w:rPr>
        <w:t xml:space="preserve">реализацию мероприятий по благоустройству </w:t>
      </w:r>
      <w:r w:rsidR="007E53AD" w:rsidRPr="008B14B7">
        <w:rPr>
          <w:rFonts w:ascii="Times New Roman" w:hAnsi="Times New Roman" w:cs="Times New Roman"/>
          <w:sz w:val="28"/>
          <w:szCs w:val="28"/>
        </w:rPr>
        <w:t>в</w:t>
      </w:r>
      <w:r w:rsidR="002C0458" w:rsidRPr="008B14B7">
        <w:rPr>
          <w:rFonts w:ascii="Times New Roman" w:hAnsi="Times New Roman" w:cs="Times New Roman"/>
          <w:sz w:val="28"/>
          <w:szCs w:val="28"/>
        </w:rPr>
        <w:t xml:space="preserve"> обязательном порядке территорий </w:t>
      </w:r>
      <w:r w:rsidR="00393190" w:rsidRPr="008B14B7">
        <w:rPr>
          <w:rFonts w:ascii="Times New Roman" w:hAnsi="Times New Roman" w:cs="Times New Roman"/>
          <w:sz w:val="28"/>
          <w:szCs w:val="28"/>
        </w:rPr>
        <w:t xml:space="preserve">муниципальных образований </w:t>
      </w:r>
      <w:r w:rsidR="007E53AD" w:rsidRPr="008B14B7">
        <w:rPr>
          <w:rFonts w:ascii="Times New Roman" w:hAnsi="Times New Roman" w:cs="Times New Roman"/>
          <w:sz w:val="28"/>
          <w:szCs w:val="28"/>
        </w:rPr>
        <w:t>–</w:t>
      </w:r>
      <w:r w:rsidR="00393190" w:rsidRPr="008B14B7">
        <w:rPr>
          <w:rFonts w:ascii="Times New Roman" w:hAnsi="Times New Roman" w:cs="Times New Roman"/>
          <w:sz w:val="28"/>
          <w:szCs w:val="28"/>
        </w:rPr>
        <w:t xml:space="preserve"> </w:t>
      </w:r>
      <w:r w:rsidR="007E53AD" w:rsidRPr="008B14B7">
        <w:rPr>
          <w:rFonts w:ascii="Times New Roman" w:hAnsi="Times New Roman" w:cs="Times New Roman"/>
          <w:sz w:val="28"/>
          <w:szCs w:val="28"/>
        </w:rPr>
        <w:t xml:space="preserve">обязательных получателей </w:t>
      </w:r>
      <w:r w:rsidR="004D2254" w:rsidRPr="008B14B7">
        <w:rPr>
          <w:rFonts w:ascii="Times New Roman" w:hAnsi="Times New Roman" w:cs="Times New Roman"/>
          <w:sz w:val="28"/>
          <w:szCs w:val="28"/>
        </w:rPr>
        <w:t>субсидии;</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б) минимальный перечень работ по благоустройству</w:t>
      </w:r>
      <w:r w:rsidR="006E4195" w:rsidRPr="008B14B7">
        <w:rPr>
          <w:rFonts w:ascii="Times New Roman" w:hAnsi="Times New Roman" w:cs="Times New Roman"/>
          <w:sz w:val="28"/>
          <w:szCs w:val="28"/>
        </w:rPr>
        <w:t>. При этом субсидия из федерального бюджета может быть направлена на финансирование работ по благоустройству дворовых территорий при условии принятия собственниками помещений в таком многоквартирном доме решения о принятии созданного в результате благоустройства имущества в состав общего имущества многоквартирного дома</w:t>
      </w:r>
      <w:r w:rsidRPr="008B14B7">
        <w:rPr>
          <w:rFonts w:ascii="Times New Roman" w:hAnsi="Times New Roman" w:cs="Times New Roman"/>
          <w:sz w:val="28"/>
          <w:szCs w:val="28"/>
        </w:rPr>
        <w:t>;</w:t>
      </w:r>
    </w:p>
    <w:p w:rsidR="006E4195" w:rsidRPr="008B14B7" w:rsidRDefault="00BC37D8" w:rsidP="006E4195">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в) дополнительный перечень работ по благоустройству</w:t>
      </w:r>
      <w:r w:rsidR="006E4195" w:rsidRPr="008B14B7">
        <w:rPr>
          <w:rFonts w:ascii="Times New Roman" w:hAnsi="Times New Roman" w:cs="Times New Roman"/>
          <w:sz w:val="28"/>
          <w:szCs w:val="28"/>
        </w:rPr>
        <w:t xml:space="preserve"> в случае принятия субъектом Российской Федерации решения об установлении указанного перечня. При этом субсидия из федерального бюджета может быть направлена на финансирование дополнительных работ по благоустройству дворовых территорий при условиях:</w:t>
      </w:r>
    </w:p>
    <w:p w:rsidR="006E4195" w:rsidRPr="008B14B7" w:rsidRDefault="006E4195" w:rsidP="006E4195">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принятия собственниками помещений в таком многоквартирном доме решения о принятии созданного в результате благоустройства имущества в состав общего имущества многоквартирного дома,</w:t>
      </w:r>
    </w:p>
    <w:p w:rsidR="00BC37D8" w:rsidRPr="008B14B7" w:rsidRDefault="006E4195" w:rsidP="006E4195">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 софинансирования собственниками помещений многоквартирного дома работ по благоустройству </w:t>
      </w:r>
      <w:r w:rsidR="00E2707C" w:rsidRPr="008B14B7">
        <w:rPr>
          <w:rFonts w:ascii="Times New Roman" w:hAnsi="Times New Roman" w:cs="Times New Roman"/>
          <w:sz w:val="28"/>
          <w:szCs w:val="28"/>
        </w:rPr>
        <w:t>в размере не менее 2</w:t>
      </w:r>
      <w:r w:rsidRPr="008B14B7">
        <w:rPr>
          <w:rFonts w:ascii="Times New Roman" w:hAnsi="Times New Roman" w:cs="Times New Roman"/>
          <w:sz w:val="28"/>
          <w:szCs w:val="28"/>
        </w:rPr>
        <w:t>0% от стоимости выполнения работ</w:t>
      </w:r>
      <w:r w:rsidR="00BC37D8" w:rsidRPr="008B14B7">
        <w:rPr>
          <w:rFonts w:ascii="Times New Roman" w:hAnsi="Times New Roman" w:cs="Times New Roman"/>
          <w:sz w:val="28"/>
          <w:szCs w:val="28"/>
        </w:rPr>
        <w:t>;</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г) условия о форме участия (финансовое и (или) трудовое) заинтересованных лиц в реализации мероприятий по благоустройству дворовой территории в рамках минимального перечня работ по благоустройству, в том числе о доле такого участия, в отношении муниципальных образований - получателей субсидий из бюджета субъекта Российской Федерации, определенные с учетом методических рекомендаций Министерства строительства и жилищно-коммунального хозяйства Российской Федерации, в случае принятия субъектом Российской Федерации решения об установлении указанных условий. При этом при выборе формы финансового участия заинтересованных лиц в реализации мероприятий по благоустройству дворовой территории в рамках минимального перечня работ по благоустройству доля участия определяется как процент от стоимости мероприятий по благоустройству дворовой территории;</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д) условия о форме участия (финансовое и (или) трудовое) заинтересованных лиц в реализации мероприятий по благоустройству дворовых территорий в рамках дополнительного перечня работ по благоустройству, в том числе о доле такого участия</w:t>
      </w:r>
      <w:r w:rsidR="00E85286" w:rsidRPr="008B14B7">
        <w:rPr>
          <w:rFonts w:ascii="Times New Roman" w:hAnsi="Times New Roman" w:cs="Times New Roman"/>
          <w:sz w:val="28"/>
          <w:szCs w:val="28"/>
        </w:rPr>
        <w:t xml:space="preserve"> с учетом </w:t>
      </w:r>
      <w:r w:rsidR="00B62D24" w:rsidRPr="008B14B7">
        <w:rPr>
          <w:rFonts w:ascii="Times New Roman" w:hAnsi="Times New Roman" w:cs="Times New Roman"/>
          <w:sz w:val="28"/>
          <w:szCs w:val="28"/>
        </w:rPr>
        <w:t xml:space="preserve">положений </w:t>
      </w:r>
      <w:r w:rsidR="00E85286" w:rsidRPr="008B14B7">
        <w:rPr>
          <w:rFonts w:ascii="Times New Roman" w:hAnsi="Times New Roman" w:cs="Times New Roman"/>
          <w:sz w:val="28"/>
          <w:szCs w:val="28"/>
        </w:rPr>
        <w:t>подпункта в</w:t>
      </w:r>
      <w:r w:rsidR="00B62D24" w:rsidRPr="008B14B7">
        <w:rPr>
          <w:rFonts w:ascii="Times New Roman" w:hAnsi="Times New Roman" w:cs="Times New Roman"/>
          <w:sz w:val="28"/>
          <w:szCs w:val="28"/>
        </w:rPr>
        <w:t>)</w:t>
      </w:r>
      <w:r w:rsidR="00E85286" w:rsidRPr="008B14B7">
        <w:rPr>
          <w:rFonts w:ascii="Times New Roman" w:hAnsi="Times New Roman" w:cs="Times New Roman"/>
          <w:sz w:val="28"/>
          <w:szCs w:val="28"/>
        </w:rPr>
        <w:t xml:space="preserve"> настоящего пункта</w:t>
      </w:r>
      <w:r w:rsidRPr="008B14B7">
        <w:rPr>
          <w:rFonts w:ascii="Times New Roman" w:hAnsi="Times New Roman" w:cs="Times New Roman"/>
          <w:sz w:val="28"/>
          <w:szCs w:val="28"/>
        </w:rPr>
        <w:t>, в отношении муниципальных образований - получателей субсидий из бюджета субъекта Российской Федерации, определенные с учетом методических рекомендаций Министерства строительства и жилищно-коммунального хозяйства Российской Федерации. При этом при выборе формы финансового участия заинтересованных лиц в реализации мероприятий по благоустройству дворовых территорий в рамках дополнительного перечня работ по благоустройству доля участия определяется как процент от стоимости мероприятий по благоустройству дворовой территории;</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е) адресный перечень всех дворовых территорий, нуждающихся в благоустройстве (с учетом их физического состояния) и подлежащих благоустройству в указанный период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Физическое состояние дворовой территории и необходимость ее благоустройства определяются по результатам инвентаризации дворовой территории, проведенной в порядке, установленном нормативным правовым актом субъекта Российской Федерации;</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ж) адресный перечень всех общественных территорий, нуждающихся в благоустройстве (с учетом их физического состояния) и подлежащих благоустройству в указанный период. Физическое состояние общественной территории и необходимость ее благоустройства определяются по результатам инвентаризации общественной территории, проведенной в порядке, установленном нормативным правовым актом субъекта Российской Федерации;</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з)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w:t>
      </w:r>
      <w:r w:rsidR="00DE192B" w:rsidRPr="008B14B7">
        <w:rPr>
          <w:rFonts w:ascii="Times New Roman" w:hAnsi="Times New Roman" w:cs="Times New Roman"/>
          <w:sz w:val="28"/>
          <w:szCs w:val="28"/>
        </w:rPr>
        <w:t>срока последнего года реализации федерального проекта</w:t>
      </w:r>
      <w:r w:rsidRPr="008B14B7">
        <w:rPr>
          <w:rFonts w:ascii="Times New Roman" w:hAnsi="Times New Roman" w:cs="Times New Roman"/>
          <w:sz w:val="28"/>
          <w:szCs w:val="28"/>
        </w:rPr>
        <w:t xml:space="preserve"> за счет средств указанных лиц в соответствии с</w:t>
      </w:r>
      <w:r w:rsidR="00B62D24" w:rsidRPr="008B14B7">
        <w:rPr>
          <w:rFonts w:ascii="Times New Roman" w:hAnsi="Times New Roman" w:cs="Times New Roman"/>
          <w:sz w:val="28"/>
          <w:szCs w:val="28"/>
        </w:rPr>
        <w:t xml:space="preserve"> требованиями утвержденных в муниципальном образовании правил благоустройства территории</w:t>
      </w:r>
      <w:r w:rsidRPr="008B14B7">
        <w:rPr>
          <w:rFonts w:ascii="Times New Roman" w:hAnsi="Times New Roman" w:cs="Times New Roman"/>
          <w:sz w:val="28"/>
          <w:szCs w:val="28"/>
        </w:rPr>
        <w:t>;</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и) 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w:t>
      </w:r>
      <w:r w:rsidR="00DE192B" w:rsidRPr="008B14B7">
        <w:rPr>
          <w:rFonts w:ascii="Times New Roman" w:hAnsi="Times New Roman" w:cs="Times New Roman"/>
          <w:sz w:val="28"/>
          <w:szCs w:val="28"/>
        </w:rPr>
        <w:t xml:space="preserve">последнего года реализации федерального проекта </w:t>
      </w:r>
      <w:r w:rsidRPr="008B14B7">
        <w:rPr>
          <w:rFonts w:ascii="Times New Roman" w:hAnsi="Times New Roman" w:cs="Times New Roman"/>
          <w:sz w:val="28"/>
          <w:szCs w:val="28"/>
        </w:rPr>
        <w:t>в соответствии с требованиями утвержденных в муниципальном образовании правил благоустройства территории, порядок проведения такой инвентаризации;</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 порядок расходования средств, направляемых на выполнение работ по благоустройству дворовых территорий. При этом указанный порядок должен предусматривать возможность расходования субсидии из федерального бюджета путем:</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предоставления субсидий бюджетным и автономным учреждениям, включая субсидии на финансовое обеспечение выполнения ими государственного (муниципального) задания;</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закупки товаров, работ и услуг для обеспечения государственных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государственной (муниципальной) собственности казенных учреждений);</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на возмещение затрат по выполнению работ по благоустройству дворовых территорий (в случае, если дворовая территория образована земельными участками, находящимися полностью или ча</w:t>
      </w:r>
      <w:r w:rsidR="0036406C" w:rsidRPr="008B14B7">
        <w:rPr>
          <w:rFonts w:ascii="Times New Roman" w:hAnsi="Times New Roman" w:cs="Times New Roman"/>
          <w:sz w:val="28"/>
          <w:szCs w:val="28"/>
        </w:rPr>
        <w:t>стично в частной собственности);</w:t>
      </w:r>
    </w:p>
    <w:p w:rsidR="00BC37D8" w:rsidRPr="008B14B7" w:rsidRDefault="00614240">
      <w:pPr>
        <w:pStyle w:val="ConsPlusNormal"/>
        <w:spacing w:before="220"/>
        <w:ind w:firstLine="540"/>
        <w:jc w:val="both"/>
        <w:rPr>
          <w:rFonts w:ascii="Times New Roman" w:hAnsi="Times New Roman" w:cs="Times New Roman"/>
          <w:sz w:val="28"/>
          <w:szCs w:val="28"/>
        </w:rPr>
      </w:pPr>
      <w:bookmarkStart w:id="10" w:name="P1735"/>
      <w:bookmarkEnd w:id="10"/>
      <w:r>
        <w:rPr>
          <w:rFonts w:ascii="Times New Roman" w:hAnsi="Times New Roman" w:cs="Times New Roman"/>
          <w:sz w:val="28"/>
          <w:szCs w:val="28"/>
        </w:rPr>
        <w:t>9</w:t>
      </w:r>
      <w:r w:rsidR="00BC37D8" w:rsidRPr="008B14B7">
        <w:rPr>
          <w:rFonts w:ascii="Times New Roman" w:hAnsi="Times New Roman" w:cs="Times New Roman"/>
          <w:sz w:val="28"/>
          <w:szCs w:val="28"/>
        </w:rPr>
        <w:t xml:space="preserve">. В правила предоставления и распределения субсидий из бюджета субъекта Российской Федерации, предусмотренные </w:t>
      </w:r>
      <w:hyperlink w:anchor="P1707" w:history="1">
        <w:r w:rsidR="00BC37D8" w:rsidRPr="008B14B7">
          <w:rPr>
            <w:rFonts w:ascii="Times New Roman" w:hAnsi="Times New Roman" w:cs="Times New Roman"/>
            <w:sz w:val="28"/>
            <w:szCs w:val="28"/>
          </w:rPr>
          <w:t>пунктом 8</w:t>
        </w:r>
      </w:hyperlink>
      <w:r w:rsidR="00BC37D8" w:rsidRPr="008B14B7">
        <w:rPr>
          <w:rFonts w:ascii="Times New Roman" w:hAnsi="Times New Roman" w:cs="Times New Roman"/>
          <w:sz w:val="28"/>
          <w:szCs w:val="28"/>
        </w:rPr>
        <w:t xml:space="preserve"> настоящих Правил, включаются в том числе следующие обязательства муниципальных образований - получателей субсидий из бюджета субъекта Российской Федерации:</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а) обеспечить проведение общественных обсуждений проектов муниципальных программ (срок обсуждения - не менее 30 календарных дней со дня опубликования таких проектов муниципальных программ), в том числе при внесении в них изменений;</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б) обеспечить учет предложений заинтересованных лиц о включении дворовой территории, общественной территории в муниципальную программу;</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в) обеспечить осуществление контроля за ходом выполнения муниципальной программы общественной комиссией, созданной в соответствии с </w:t>
      </w:r>
      <w:hyperlink r:id="rId12" w:history="1">
        <w:r w:rsidRPr="008B14B7">
          <w:rPr>
            <w:rFonts w:ascii="Times New Roman" w:hAnsi="Times New Roman" w:cs="Times New Roman"/>
            <w:sz w:val="28"/>
            <w:szCs w:val="28"/>
          </w:rPr>
          <w:t>постановлением</w:t>
        </w:r>
      </w:hyperlink>
      <w:r w:rsidRPr="008B14B7">
        <w:rPr>
          <w:rFonts w:ascii="Times New Roman" w:hAnsi="Times New Roman" w:cs="Times New Roman"/>
          <w:sz w:val="28"/>
          <w:szCs w:val="28"/>
        </w:rPr>
        <w:t xml:space="preserve"> Правительства Российской Федерации от 10 февраля 2017 г. N 169, включая проведение оценки предложений заинтересованных лиц;</w:t>
      </w:r>
    </w:p>
    <w:p w:rsidR="00B62D24" w:rsidRPr="008B14B7" w:rsidRDefault="00B62D24" w:rsidP="00B62D24">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г) </w:t>
      </w:r>
      <w:r w:rsidR="006E1087" w:rsidRPr="008B14B7">
        <w:rPr>
          <w:rFonts w:ascii="Times New Roman" w:hAnsi="Times New Roman" w:cs="Times New Roman"/>
          <w:sz w:val="28"/>
          <w:szCs w:val="28"/>
        </w:rPr>
        <w:t>включить в соглашени</w:t>
      </w:r>
      <w:r w:rsidR="00F20A23" w:rsidRPr="008B14B7">
        <w:rPr>
          <w:rFonts w:ascii="Times New Roman" w:hAnsi="Times New Roman" w:cs="Times New Roman"/>
          <w:sz w:val="28"/>
          <w:szCs w:val="28"/>
        </w:rPr>
        <w:t>е</w:t>
      </w:r>
      <w:r w:rsidR="006E1087" w:rsidRPr="008B14B7">
        <w:rPr>
          <w:rFonts w:ascii="Times New Roman" w:hAnsi="Times New Roman" w:cs="Times New Roman"/>
          <w:sz w:val="28"/>
          <w:szCs w:val="28"/>
        </w:rPr>
        <w:t>, заключа</w:t>
      </w:r>
      <w:r w:rsidR="00F20A23" w:rsidRPr="008B14B7">
        <w:rPr>
          <w:rFonts w:ascii="Times New Roman" w:hAnsi="Times New Roman" w:cs="Times New Roman"/>
          <w:sz w:val="28"/>
          <w:szCs w:val="28"/>
        </w:rPr>
        <w:t>е</w:t>
      </w:r>
      <w:r w:rsidR="006E1087" w:rsidRPr="008B14B7">
        <w:rPr>
          <w:rFonts w:ascii="Times New Roman" w:hAnsi="Times New Roman" w:cs="Times New Roman"/>
          <w:sz w:val="28"/>
          <w:szCs w:val="28"/>
        </w:rPr>
        <w:t>м</w:t>
      </w:r>
      <w:r w:rsidR="00F20A23" w:rsidRPr="008B14B7">
        <w:rPr>
          <w:rFonts w:ascii="Times New Roman" w:hAnsi="Times New Roman" w:cs="Times New Roman"/>
          <w:sz w:val="28"/>
          <w:szCs w:val="28"/>
        </w:rPr>
        <w:t>ое</w:t>
      </w:r>
      <w:r w:rsidRPr="008B14B7">
        <w:rPr>
          <w:rFonts w:ascii="Times New Roman" w:hAnsi="Times New Roman" w:cs="Times New Roman"/>
          <w:sz w:val="28"/>
          <w:szCs w:val="28"/>
        </w:rPr>
        <w:t xml:space="preserve"> между субъектом Российской Федерации и органом местного самоуправления муниципального образования о предоставлении субсидии из бюджета субъекта Российской Федерации муниципальным образованиям - получателям такой субсидии условия об обязательном установлении минимального трехлетнего гарантийного срока на выполненные работы по благоустройству дворовых и общественных территорий с участием средств субсидии, а также о </w:t>
      </w:r>
      <w:r w:rsidR="00D9773D" w:rsidRPr="008B14B7">
        <w:rPr>
          <w:rFonts w:ascii="Times New Roman" w:hAnsi="Times New Roman" w:cs="Times New Roman"/>
          <w:sz w:val="28"/>
          <w:szCs w:val="28"/>
        </w:rPr>
        <w:t>предельно</w:t>
      </w:r>
      <w:r w:rsidR="00906B87" w:rsidRPr="008B14B7">
        <w:rPr>
          <w:rFonts w:ascii="Times New Roman" w:hAnsi="Times New Roman" w:cs="Times New Roman"/>
          <w:sz w:val="28"/>
          <w:szCs w:val="28"/>
        </w:rPr>
        <w:t xml:space="preserve">й дате </w:t>
      </w:r>
      <w:r w:rsidR="0043793E" w:rsidRPr="008B14B7">
        <w:rPr>
          <w:rFonts w:ascii="Times New Roman" w:hAnsi="Times New Roman" w:cs="Times New Roman"/>
          <w:sz w:val="28"/>
          <w:szCs w:val="28"/>
        </w:rPr>
        <w:t>заключения соглашений по результатам закупки товаров, работ и услуг для обеспечения государственных (муниципальных) нужд в целях реализации государственных программ субъектов Российской Федерации, муниципальных программ 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когда такой срок не был соблюден по причине обжалования соответствующей закупки в порядке, установленном законодательством Российской Федерации</w:t>
      </w:r>
      <w:r w:rsidRPr="008B14B7">
        <w:rPr>
          <w:rFonts w:ascii="Times New Roman" w:hAnsi="Times New Roman" w:cs="Times New Roman"/>
          <w:sz w:val="28"/>
          <w:szCs w:val="28"/>
        </w:rPr>
        <w:t>;</w:t>
      </w:r>
    </w:p>
    <w:p w:rsidR="004D2254" w:rsidRPr="008B14B7" w:rsidRDefault="00BC37D8" w:rsidP="007C5851">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д) обеспечить синхронизацию </w:t>
      </w:r>
      <w:r w:rsidR="007C5851" w:rsidRPr="008B14B7">
        <w:rPr>
          <w:rFonts w:ascii="Times New Roman" w:hAnsi="Times New Roman" w:cs="Times New Roman"/>
          <w:sz w:val="28"/>
          <w:szCs w:val="28"/>
        </w:rPr>
        <w:t xml:space="preserve">реализации мероприятий </w:t>
      </w:r>
      <w:del w:id="11" w:author="Демченко Оксана Николаевна" w:date="2018-11-12T21:36:00Z">
        <w:r w:rsidRPr="008B14B7" w:rsidDel="007C5851">
          <w:rPr>
            <w:rFonts w:ascii="Times New Roman" w:hAnsi="Times New Roman" w:cs="Times New Roman"/>
            <w:sz w:val="28"/>
            <w:szCs w:val="28"/>
          </w:rPr>
          <w:delText>х</w:delText>
        </w:r>
      </w:del>
      <w:r w:rsidR="007C5851" w:rsidRPr="008B14B7">
        <w:rPr>
          <w:rFonts w:ascii="Times New Roman" w:hAnsi="Times New Roman" w:cs="Times New Roman"/>
          <w:sz w:val="28"/>
          <w:szCs w:val="28"/>
        </w:rPr>
        <w:t xml:space="preserve">в рамках </w:t>
      </w:r>
      <w:del w:id="12" w:author="Демченко Оксана Николаевна" w:date="2018-11-12T21:36:00Z">
        <w:r w:rsidRPr="008B14B7" w:rsidDel="007C5851">
          <w:rPr>
            <w:rFonts w:ascii="Times New Roman" w:hAnsi="Times New Roman" w:cs="Times New Roman"/>
            <w:sz w:val="28"/>
            <w:szCs w:val="28"/>
          </w:rPr>
          <w:delText xml:space="preserve"> </w:delText>
        </w:r>
      </w:del>
      <w:r w:rsidRPr="008B14B7">
        <w:rPr>
          <w:rFonts w:ascii="Times New Roman" w:hAnsi="Times New Roman" w:cs="Times New Roman"/>
          <w:sz w:val="28"/>
          <w:szCs w:val="28"/>
        </w:rPr>
        <w:t>муниципальной программы реализуемыми в муниципальных образованиях</w:t>
      </w:r>
      <w:r w:rsidR="00E85382" w:rsidRPr="008B14B7">
        <w:rPr>
          <w:rFonts w:ascii="Times New Roman" w:hAnsi="Times New Roman" w:cs="Times New Roman"/>
          <w:sz w:val="28"/>
          <w:szCs w:val="28"/>
        </w:rPr>
        <w:t xml:space="preserve"> мероприятиями </w:t>
      </w:r>
      <w:r w:rsidR="007C5851" w:rsidRPr="008B14B7">
        <w:rPr>
          <w:rFonts w:ascii="Times New Roman" w:hAnsi="Times New Roman" w:cs="Times New Roman"/>
          <w:sz w:val="28"/>
          <w:szCs w:val="28"/>
        </w:rPr>
        <w:t xml:space="preserve">в сфере </w:t>
      </w:r>
      <w:r w:rsidR="00E85382" w:rsidRPr="008B14B7">
        <w:rPr>
          <w:rFonts w:ascii="Times New Roman" w:hAnsi="Times New Roman" w:cs="Times New Roman"/>
          <w:sz w:val="28"/>
          <w:szCs w:val="28"/>
        </w:rPr>
        <w:t>обеспечени</w:t>
      </w:r>
      <w:r w:rsidR="007C5851" w:rsidRPr="008B14B7">
        <w:rPr>
          <w:rFonts w:ascii="Times New Roman" w:hAnsi="Times New Roman" w:cs="Times New Roman"/>
          <w:sz w:val="28"/>
          <w:szCs w:val="28"/>
        </w:rPr>
        <w:t>я</w:t>
      </w:r>
      <w:r w:rsidR="00E85382" w:rsidRPr="008B14B7">
        <w:rPr>
          <w:rFonts w:ascii="Times New Roman" w:hAnsi="Times New Roman" w:cs="Times New Roman"/>
          <w:sz w:val="28"/>
          <w:szCs w:val="28"/>
        </w:rPr>
        <w:t xml:space="preserve"> доступности городской среды для маломобильных групп населения, цифровизации отрасли городского хозяйства, а также мероприяти</w:t>
      </w:r>
      <w:r w:rsidR="009D3CBC" w:rsidRPr="008B14B7">
        <w:rPr>
          <w:rFonts w:ascii="Times New Roman" w:hAnsi="Times New Roman" w:cs="Times New Roman"/>
          <w:sz w:val="28"/>
          <w:szCs w:val="28"/>
        </w:rPr>
        <w:t xml:space="preserve">ми, реализуемыми </w:t>
      </w:r>
      <w:r w:rsidR="00E85382" w:rsidRPr="008B14B7">
        <w:rPr>
          <w:rFonts w:ascii="Times New Roman" w:hAnsi="Times New Roman" w:cs="Times New Roman"/>
          <w:sz w:val="28"/>
          <w:szCs w:val="28"/>
        </w:rPr>
        <w:t xml:space="preserve">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инициативы» в соответствии с перечнем таких мероприятий и </w:t>
      </w:r>
      <w:r w:rsidR="007C5851" w:rsidRPr="008B14B7">
        <w:rPr>
          <w:rFonts w:ascii="Times New Roman" w:hAnsi="Times New Roman" w:cs="Times New Roman"/>
          <w:sz w:val="28"/>
          <w:szCs w:val="28"/>
        </w:rPr>
        <w:t>методическими рекомендациями</w:t>
      </w:r>
      <w:r w:rsidR="00E85382" w:rsidRPr="008B14B7">
        <w:rPr>
          <w:rFonts w:ascii="Times New Roman" w:hAnsi="Times New Roman" w:cs="Times New Roman"/>
          <w:sz w:val="28"/>
          <w:szCs w:val="28"/>
        </w:rPr>
        <w:t>, утвержденными Министерством строительства и жилищно-коммунального хозяйства Российской Федерации</w:t>
      </w:r>
      <w:r w:rsidR="004D2254" w:rsidRPr="008B14B7">
        <w:rPr>
          <w:rFonts w:ascii="Times New Roman" w:hAnsi="Times New Roman" w:cs="Times New Roman"/>
          <w:sz w:val="28"/>
          <w:szCs w:val="28"/>
        </w:rPr>
        <w:t>;</w:t>
      </w:r>
    </w:p>
    <w:p w:rsidR="007C5851" w:rsidRPr="008B14B7" w:rsidRDefault="00A95445" w:rsidP="007C5851">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е</w:t>
      </w:r>
      <w:r w:rsidR="007C5851" w:rsidRPr="008B14B7">
        <w:rPr>
          <w:rFonts w:ascii="Times New Roman" w:hAnsi="Times New Roman" w:cs="Times New Roman"/>
          <w:sz w:val="28"/>
          <w:szCs w:val="28"/>
        </w:rPr>
        <w:t xml:space="preserve">) обеспечить синхронизацию выполнения работ в рамках муниципальной программы с реализуемыми в муниципальных образованиях федеральными, региональными и муниципальными программами (планами)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соответствующей территории; </w:t>
      </w:r>
    </w:p>
    <w:p w:rsidR="00BC37D8" w:rsidRPr="008B14B7" w:rsidRDefault="00A95445">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ж</w:t>
      </w:r>
      <w:r w:rsidR="00BC37D8" w:rsidRPr="008B14B7">
        <w:rPr>
          <w:rFonts w:ascii="Times New Roman" w:hAnsi="Times New Roman" w:cs="Times New Roman"/>
          <w:sz w:val="28"/>
          <w:szCs w:val="28"/>
        </w:rPr>
        <w:t>) обеспечить проведение мероприятий по благоустройству дворовых территорий,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w:t>
      </w:r>
      <w:r w:rsidR="0060290E" w:rsidRPr="008B14B7">
        <w:rPr>
          <w:rFonts w:ascii="Times New Roman" w:hAnsi="Times New Roman" w:cs="Times New Roman"/>
          <w:sz w:val="28"/>
          <w:szCs w:val="28"/>
        </w:rPr>
        <w:t>х маломобильных групп населения.</w:t>
      </w:r>
    </w:p>
    <w:p w:rsidR="006E1087" w:rsidRPr="008B14B7" w:rsidRDefault="00A95445" w:rsidP="006E1087">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з) обеспечить </w:t>
      </w:r>
      <w:r w:rsidR="006E1087" w:rsidRPr="008B14B7">
        <w:rPr>
          <w:rFonts w:ascii="Times New Roman" w:hAnsi="Times New Roman" w:cs="Times New Roman"/>
          <w:sz w:val="28"/>
          <w:szCs w:val="28"/>
        </w:rPr>
        <w:t>актуализацию государственных программ субъектов Российской Федерации, муниципальных программ</w:t>
      </w:r>
      <w:r w:rsidR="006E1087" w:rsidRPr="008B14B7" w:rsidDel="005B4C51">
        <w:rPr>
          <w:rFonts w:ascii="Times New Roman" w:hAnsi="Times New Roman" w:cs="Times New Roman"/>
          <w:sz w:val="28"/>
          <w:szCs w:val="28"/>
        </w:rPr>
        <w:t xml:space="preserve"> </w:t>
      </w:r>
      <w:r w:rsidR="006E1087" w:rsidRPr="008B14B7">
        <w:rPr>
          <w:rFonts w:ascii="Times New Roman" w:hAnsi="Times New Roman" w:cs="Times New Roman"/>
          <w:sz w:val="28"/>
          <w:szCs w:val="28"/>
        </w:rPr>
        <w:t>и расширение срока их действия на срок реализации федерального проекта по результатам проведения рейтингового голосования</w:t>
      </w:r>
    </w:p>
    <w:p w:rsidR="006E1087" w:rsidRPr="008B14B7" w:rsidRDefault="00A95445">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и) </w:t>
      </w:r>
      <w:r w:rsidR="006E1087" w:rsidRPr="008B14B7">
        <w:rPr>
          <w:rFonts w:ascii="Times New Roman" w:hAnsi="Times New Roman" w:cs="Times New Roman"/>
          <w:sz w:val="28"/>
          <w:szCs w:val="28"/>
        </w:rPr>
        <w:t>прове</w:t>
      </w:r>
      <w:r w:rsidRPr="008B14B7">
        <w:rPr>
          <w:rFonts w:ascii="Times New Roman" w:hAnsi="Times New Roman" w:cs="Times New Roman"/>
          <w:sz w:val="28"/>
          <w:szCs w:val="28"/>
        </w:rPr>
        <w:t xml:space="preserve">сти </w:t>
      </w:r>
      <w:r w:rsidR="006E1087" w:rsidRPr="008B14B7">
        <w:rPr>
          <w:rFonts w:ascii="Times New Roman" w:hAnsi="Times New Roman" w:cs="Times New Roman"/>
          <w:sz w:val="28"/>
          <w:szCs w:val="28"/>
        </w:rPr>
        <w:t>рейтингово</w:t>
      </w:r>
      <w:r w:rsidRPr="008B14B7">
        <w:rPr>
          <w:rFonts w:ascii="Times New Roman" w:hAnsi="Times New Roman" w:cs="Times New Roman"/>
          <w:sz w:val="28"/>
          <w:szCs w:val="28"/>
        </w:rPr>
        <w:t>е</w:t>
      </w:r>
      <w:r w:rsidR="006E1087" w:rsidRPr="008B14B7">
        <w:rPr>
          <w:rFonts w:ascii="Times New Roman" w:hAnsi="Times New Roman" w:cs="Times New Roman"/>
          <w:sz w:val="28"/>
          <w:szCs w:val="28"/>
        </w:rPr>
        <w:t xml:space="preserve"> гол</w:t>
      </w:r>
      <w:r w:rsidRPr="008B14B7">
        <w:rPr>
          <w:rFonts w:ascii="Times New Roman" w:hAnsi="Times New Roman" w:cs="Times New Roman"/>
          <w:sz w:val="28"/>
          <w:szCs w:val="28"/>
        </w:rPr>
        <w:t>осование с учетом положений настоящих Правил</w:t>
      </w:r>
      <w:r w:rsidR="006E1087" w:rsidRPr="008B14B7">
        <w:rPr>
          <w:rFonts w:ascii="Times New Roman" w:hAnsi="Times New Roman" w:cs="Times New Roman"/>
          <w:sz w:val="28"/>
          <w:szCs w:val="28"/>
        </w:rPr>
        <w:t>.</w:t>
      </w:r>
    </w:p>
    <w:p w:rsidR="00BC37D8" w:rsidRPr="008B14B7" w:rsidRDefault="00614240">
      <w:pPr>
        <w:pStyle w:val="ConsPlusNormal"/>
        <w:spacing w:before="220"/>
        <w:ind w:firstLine="540"/>
        <w:jc w:val="both"/>
        <w:rPr>
          <w:rFonts w:ascii="Times New Roman" w:hAnsi="Times New Roman" w:cs="Times New Roman"/>
          <w:sz w:val="28"/>
          <w:szCs w:val="28"/>
        </w:rPr>
      </w:pPr>
      <w:bookmarkStart w:id="13" w:name="P1742"/>
      <w:bookmarkEnd w:id="13"/>
      <w:r>
        <w:rPr>
          <w:rFonts w:ascii="Times New Roman" w:hAnsi="Times New Roman" w:cs="Times New Roman"/>
          <w:sz w:val="28"/>
          <w:szCs w:val="28"/>
        </w:rPr>
        <w:t>10</w:t>
      </w:r>
      <w:r w:rsidR="00BC37D8" w:rsidRPr="008B14B7">
        <w:rPr>
          <w:rFonts w:ascii="Times New Roman" w:hAnsi="Times New Roman" w:cs="Times New Roman"/>
          <w:sz w:val="28"/>
          <w:szCs w:val="28"/>
        </w:rPr>
        <w:t>. Муниципальная программа должна предусматривать в том числе:</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а) адресный перечень всех дворовых территорий, нуждающихся в благоустройстве (формируемый исходя из физического состояния, а также с учетом предложений заинтересованных лиц) и подлежащих благоустройству в указанный период, исходя из минимального перечня работ по благоустройству. Физическое состояние дворовой территории и необходимость ее благоустройства определяются по результатам инвентаризации дворовой территории, проведенной в порядке, установленном нормативным правовым актом субъекта Российской Федерации;</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б) адресный перечень всех общественных территорий, нуждающихся в благоустройстве (формируемый исходя из физического состояния общественной территории, а также с учетом предложений заинтересованных лиц) и подлежащих благоустройству в указанный период. Физическое состояние общественной территории и необходимость ее благоустройства определяются по результатам инвентаризации общественной территории, проведенной в порядке, установленном нормативным правовым актом субъекта Российской Федерации;</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в)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w:t>
      </w:r>
      <w:r w:rsidR="007F02C9" w:rsidRPr="008B14B7">
        <w:rPr>
          <w:rFonts w:ascii="Times New Roman" w:hAnsi="Times New Roman" w:cs="Times New Roman"/>
          <w:sz w:val="28"/>
          <w:szCs w:val="28"/>
        </w:rPr>
        <w:t xml:space="preserve">последнего года реализации федерального проекта </w:t>
      </w:r>
      <w:r w:rsidRPr="008B14B7">
        <w:rPr>
          <w:rFonts w:ascii="Times New Roman" w:hAnsi="Times New Roman" w:cs="Times New Roman"/>
          <w:sz w:val="28"/>
          <w:szCs w:val="28"/>
        </w:rPr>
        <w:t xml:space="preserve">за счет средств указанных лиц в соответствии с </w:t>
      </w:r>
      <w:r w:rsidR="00ED3BB2" w:rsidRPr="008B14B7">
        <w:rPr>
          <w:rFonts w:ascii="Times New Roman" w:hAnsi="Times New Roman" w:cs="Times New Roman"/>
          <w:sz w:val="28"/>
          <w:szCs w:val="28"/>
        </w:rPr>
        <w:t>требованиями утвержденных в муниципальном образовании правил благоустройства территории</w:t>
      </w:r>
      <w:r w:rsidRPr="008B14B7">
        <w:rPr>
          <w:rFonts w:ascii="Times New Roman" w:hAnsi="Times New Roman" w:cs="Times New Roman"/>
          <w:sz w:val="28"/>
          <w:szCs w:val="28"/>
        </w:rPr>
        <w:t>;</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г) 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w:t>
      </w:r>
      <w:r w:rsidR="007F02C9" w:rsidRPr="008B14B7">
        <w:rPr>
          <w:rFonts w:ascii="Times New Roman" w:hAnsi="Times New Roman" w:cs="Times New Roman"/>
          <w:sz w:val="28"/>
          <w:szCs w:val="28"/>
        </w:rPr>
        <w:t xml:space="preserve">последнего года реализации федерального проекта </w:t>
      </w:r>
      <w:r w:rsidRPr="008B14B7">
        <w:rPr>
          <w:rFonts w:ascii="Times New Roman" w:hAnsi="Times New Roman" w:cs="Times New Roman"/>
          <w:sz w:val="28"/>
          <w:szCs w:val="28"/>
        </w:rPr>
        <w:t>в соответствии с требованиями утвержденных в муниципальном образовании правил благоустройства;</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д) иные мероприятия по благоустройству, определенные органом местного самоуправления;</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е) информацию о форме участия (финансовое и (или) трудовое) и доле участия заинтересованных лиц в выполнении минимального перечня работ по благоустройству дворовых территорий (в случае, если субъектом Российской Федерации принято решение о таком участии);</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ж) информацию о форме участия (финансовое и (или) трудовое) и доле участия заинтересованных лиц в выполнении дополнительного перечня работ по благоустройству дворовых территорий, которые установлены</w:t>
      </w:r>
      <w:r w:rsidR="001673BD" w:rsidRPr="008B14B7">
        <w:rPr>
          <w:rFonts w:ascii="Times New Roman" w:hAnsi="Times New Roman" w:cs="Times New Roman"/>
          <w:sz w:val="28"/>
          <w:szCs w:val="28"/>
        </w:rPr>
        <w:t xml:space="preserve"> субъектом Российской Федерации;</w:t>
      </w:r>
    </w:p>
    <w:p w:rsidR="001673BD" w:rsidRPr="008B14B7" w:rsidRDefault="001673BD" w:rsidP="00364EB2">
      <w:pPr>
        <w:pStyle w:val="ConsPlusNormal"/>
        <w:spacing w:before="220"/>
        <w:ind w:firstLine="567"/>
        <w:jc w:val="both"/>
        <w:rPr>
          <w:rFonts w:ascii="Times New Roman" w:hAnsi="Times New Roman" w:cs="Times New Roman"/>
          <w:sz w:val="28"/>
          <w:szCs w:val="28"/>
        </w:rPr>
      </w:pPr>
      <w:r w:rsidRPr="008B14B7">
        <w:rPr>
          <w:rFonts w:ascii="Times New Roman" w:hAnsi="Times New Roman" w:cs="Times New Roman"/>
          <w:sz w:val="28"/>
          <w:szCs w:val="28"/>
        </w:rPr>
        <w:t xml:space="preserve">з) право </w:t>
      </w:r>
      <w:r w:rsidR="00CA7913" w:rsidRPr="008B14B7">
        <w:rPr>
          <w:rFonts w:ascii="Times New Roman" w:hAnsi="Times New Roman" w:cs="Times New Roman"/>
          <w:sz w:val="28"/>
          <w:szCs w:val="28"/>
        </w:rPr>
        <w:t>муниципального образования</w:t>
      </w:r>
      <w:r w:rsidRPr="008B14B7">
        <w:rPr>
          <w:rFonts w:ascii="Times New Roman" w:hAnsi="Times New Roman" w:cs="Times New Roman"/>
          <w:sz w:val="28"/>
          <w:szCs w:val="28"/>
        </w:rPr>
        <w:t xml:space="preserve"> исключать из перечня дворовых и общественных территорий, подлежащих благоустройству</w:t>
      </w:r>
      <w:r w:rsidR="000F1014" w:rsidRPr="008B14B7">
        <w:rPr>
          <w:rFonts w:ascii="Times New Roman" w:hAnsi="Times New Roman" w:cs="Times New Roman"/>
          <w:sz w:val="28"/>
          <w:szCs w:val="28"/>
        </w:rPr>
        <w:t xml:space="preserve"> в рамках реализации федерального проекта</w:t>
      </w:r>
      <w:r w:rsidRPr="008B14B7">
        <w:rPr>
          <w:rFonts w:ascii="Times New Roman" w:hAnsi="Times New Roman" w:cs="Times New Roman"/>
          <w:sz w:val="28"/>
          <w:szCs w:val="28"/>
        </w:rPr>
        <w:t>, территории, расположен</w:t>
      </w:r>
      <w:r w:rsidR="00ED3BB2" w:rsidRPr="008B14B7">
        <w:rPr>
          <w:rFonts w:ascii="Times New Roman" w:hAnsi="Times New Roman" w:cs="Times New Roman"/>
          <w:sz w:val="28"/>
          <w:szCs w:val="28"/>
        </w:rPr>
        <w:t>ные</w:t>
      </w:r>
      <w:r w:rsidRPr="008B14B7">
        <w:rPr>
          <w:rFonts w:ascii="Times New Roman" w:hAnsi="Times New Roman" w:cs="Times New Roman"/>
          <w:sz w:val="28"/>
          <w:szCs w:val="28"/>
        </w:rPr>
        <w:t xml:space="preserve"> вблизи многоквартирных домов, имеющих высокий износ и планируемых в перспективе к расселению, а также территории, которые планируются к изъятию для муниципальных или государственных нужд в соответствии с Генеральным планом развития территории муниципального образования</w:t>
      </w:r>
      <w:r w:rsidR="00ED3BB2" w:rsidRPr="008B14B7">
        <w:rPr>
          <w:rFonts w:ascii="Times New Roman" w:hAnsi="Times New Roman" w:cs="Times New Roman"/>
          <w:sz w:val="28"/>
          <w:szCs w:val="28"/>
        </w:rPr>
        <w:t xml:space="preserve"> при условии одобрения такого решения на Межведомственной комиссии, созданной в соответствии с постановлением Правительства Российской Федерации от 10 февраля 2017 г. № 169</w:t>
      </w:r>
      <w:r w:rsidR="00EA5FE8" w:rsidRPr="008B14B7">
        <w:rPr>
          <w:rFonts w:ascii="Times New Roman" w:hAnsi="Times New Roman" w:cs="Times New Roman"/>
          <w:sz w:val="28"/>
          <w:szCs w:val="28"/>
        </w:rPr>
        <w:t xml:space="preserve"> в порядке, установленной такой Межведомственной комиссией</w:t>
      </w:r>
      <w:r w:rsidRPr="008B14B7">
        <w:rPr>
          <w:rFonts w:ascii="Times New Roman" w:hAnsi="Times New Roman" w:cs="Times New Roman"/>
          <w:sz w:val="28"/>
          <w:szCs w:val="28"/>
        </w:rPr>
        <w:t>;</w:t>
      </w:r>
    </w:p>
    <w:p w:rsidR="001673BD" w:rsidRPr="008B14B7" w:rsidRDefault="001673BD" w:rsidP="00364EB2">
      <w:pPr>
        <w:pStyle w:val="ConsPlusNormal"/>
        <w:spacing w:before="220"/>
        <w:ind w:firstLine="567"/>
        <w:jc w:val="both"/>
        <w:rPr>
          <w:rFonts w:ascii="Times New Roman" w:hAnsi="Times New Roman" w:cs="Times New Roman"/>
          <w:sz w:val="28"/>
          <w:szCs w:val="28"/>
        </w:rPr>
      </w:pPr>
      <w:r w:rsidRPr="008B14B7">
        <w:rPr>
          <w:rFonts w:ascii="Times New Roman" w:hAnsi="Times New Roman" w:cs="Times New Roman"/>
          <w:sz w:val="28"/>
          <w:szCs w:val="28"/>
        </w:rPr>
        <w:t xml:space="preserve">и) право </w:t>
      </w:r>
      <w:r w:rsidR="00CA7913" w:rsidRPr="008B14B7">
        <w:rPr>
          <w:rFonts w:ascii="Times New Roman" w:hAnsi="Times New Roman" w:cs="Times New Roman"/>
          <w:sz w:val="28"/>
          <w:szCs w:val="28"/>
        </w:rPr>
        <w:t>муниципального образования</w:t>
      </w:r>
      <w:r w:rsidRPr="008B14B7">
        <w:rPr>
          <w:rFonts w:ascii="Times New Roman" w:hAnsi="Times New Roman" w:cs="Times New Roman"/>
          <w:sz w:val="28"/>
          <w:szCs w:val="28"/>
        </w:rPr>
        <w:t xml:space="preserve"> исключать из перечня дворовых территорий, подлежащих благоустройству</w:t>
      </w:r>
      <w:r w:rsidR="000F1014" w:rsidRPr="008B14B7">
        <w:rPr>
          <w:rFonts w:ascii="Times New Roman" w:hAnsi="Times New Roman" w:cs="Times New Roman"/>
          <w:sz w:val="28"/>
          <w:szCs w:val="28"/>
        </w:rPr>
        <w:t xml:space="preserve"> в рамках реализации федерального проекта</w:t>
      </w:r>
      <w:r w:rsidRPr="008B14B7">
        <w:rPr>
          <w:rFonts w:ascii="Times New Roman" w:hAnsi="Times New Roman" w:cs="Times New Roman"/>
          <w:sz w:val="28"/>
          <w:szCs w:val="28"/>
        </w:rPr>
        <w:t>, двор</w:t>
      </w:r>
      <w:r w:rsidR="009A0916" w:rsidRPr="008B14B7">
        <w:rPr>
          <w:rFonts w:ascii="Times New Roman" w:hAnsi="Times New Roman" w:cs="Times New Roman"/>
          <w:sz w:val="28"/>
          <w:szCs w:val="28"/>
        </w:rPr>
        <w:t xml:space="preserve">овых территорий, </w:t>
      </w:r>
      <w:r w:rsidRPr="008B14B7">
        <w:rPr>
          <w:rFonts w:ascii="Times New Roman" w:hAnsi="Times New Roman" w:cs="Times New Roman"/>
          <w:sz w:val="28"/>
          <w:szCs w:val="28"/>
        </w:rPr>
        <w:t xml:space="preserve"> собственники помещений многоквартирных домов которых приняли </w:t>
      </w:r>
      <w:r w:rsidR="00B14C19" w:rsidRPr="008B14B7">
        <w:rPr>
          <w:rFonts w:ascii="Times New Roman" w:hAnsi="Times New Roman" w:cs="Times New Roman"/>
          <w:sz w:val="28"/>
          <w:szCs w:val="28"/>
        </w:rPr>
        <w:t xml:space="preserve">одно из следующих </w:t>
      </w:r>
      <w:r w:rsidRPr="008B14B7">
        <w:rPr>
          <w:rFonts w:ascii="Times New Roman" w:hAnsi="Times New Roman" w:cs="Times New Roman"/>
          <w:sz w:val="28"/>
          <w:szCs w:val="28"/>
        </w:rPr>
        <w:t>решени</w:t>
      </w:r>
      <w:r w:rsidR="00B14C19" w:rsidRPr="008B14B7">
        <w:rPr>
          <w:rFonts w:ascii="Times New Roman" w:hAnsi="Times New Roman" w:cs="Times New Roman"/>
          <w:sz w:val="28"/>
          <w:szCs w:val="28"/>
        </w:rPr>
        <w:t xml:space="preserve">й - </w:t>
      </w:r>
      <w:r w:rsidRPr="008B14B7">
        <w:rPr>
          <w:rFonts w:ascii="Times New Roman" w:hAnsi="Times New Roman" w:cs="Times New Roman"/>
          <w:sz w:val="28"/>
          <w:szCs w:val="28"/>
        </w:rPr>
        <w:t xml:space="preserve">об отказе </w:t>
      </w:r>
      <w:r w:rsidR="009A0916" w:rsidRPr="008B14B7">
        <w:rPr>
          <w:rFonts w:ascii="Times New Roman" w:hAnsi="Times New Roman" w:cs="Times New Roman"/>
          <w:sz w:val="28"/>
          <w:szCs w:val="28"/>
        </w:rPr>
        <w:t xml:space="preserve">от благоустройства дворовой территорий в рамках реализации соответствующей </w:t>
      </w:r>
      <w:del w:id="14" w:author="Демченко Оксана Николаевна" w:date="2018-11-12T21:53:00Z">
        <w:r w:rsidRPr="008B14B7" w:rsidDel="009A0916">
          <w:rPr>
            <w:rFonts w:ascii="Times New Roman" w:hAnsi="Times New Roman" w:cs="Times New Roman"/>
            <w:sz w:val="28"/>
            <w:szCs w:val="28"/>
          </w:rPr>
          <w:delText xml:space="preserve"> </w:delText>
        </w:r>
      </w:del>
      <w:r w:rsidRPr="008B14B7">
        <w:rPr>
          <w:rFonts w:ascii="Times New Roman" w:hAnsi="Times New Roman" w:cs="Times New Roman"/>
          <w:sz w:val="28"/>
          <w:szCs w:val="28"/>
        </w:rPr>
        <w:t>программ</w:t>
      </w:r>
      <w:r w:rsidR="009A0916" w:rsidRPr="008B14B7">
        <w:rPr>
          <w:rFonts w:ascii="Times New Roman" w:hAnsi="Times New Roman" w:cs="Times New Roman"/>
          <w:sz w:val="28"/>
          <w:szCs w:val="28"/>
        </w:rPr>
        <w:t xml:space="preserve">ы, </w:t>
      </w:r>
      <w:r w:rsidRPr="008B14B7">
        <w:rPr>
          <w:rFonts w:ascii="Times New Roman" w:hAnsi="Times New Roman" w:cs="Times New Roman"/>
          <w:sz w:val="28"/>
          <w:szCs w:val="28"/>
        </w:rPr>
        <w:t xml:space="preserve"> </w:t>
      </w:r>
      <w:r w:rsidR="009A0916" w:rsidRPr="008B14B7">
        <w:rPr>
          <w:rFonts w:ascii="Times New Roman" w:hAnsi="Times New Roman" w:cs="Times New Roman"/>
          <w:sz w:val="28"/>
          <w:szCs w:val="28"/>
        </w:rPr>
        <w:t>или не приняли решения о благоустройстве дворовой территории в сроки, установленные соответствующей программой, или не приняли решений, предусмотренных настоящими Правилами и являющимися условиями использования субсидии в целях благоустройства дворовой территории</w:t>
      </w:r>
      <w:r w:rsidRPr="008B14B7">
        <w:rPr>
          <w:rFonts w:ascii="Times New Roman" w:hAnsi="Times New Roman" w:cs="Times New Roman"/>
          <w:sz w:val="28"/>
          <w:szCs w:val="28"/>
        </w:rPr>
        <w:t>. При этом</w:t>
      </w:r>
      <w:r w:rsidR="009A0916" w:rsidRPr="008B14B7">
        <w:rPr>
          <w:rFonts w:ascii="Times New Roman" w:hAnsi="Times New Roman" w:cs="Times New Roman"/>
          <w:sz w:val="28"/>
          <w:szCs w:val="28"/>
        </w:rPr>
        <w:t xml:space="preserve">, </w:t>
      </w:r>
      <w:r w:rsidRPr="008B14B7">
        <w:rPr>
          <w:rFonts w:ascii="Times New Roman" w:hAnsi="Times New Roman" w:cs="Times New Roman"/>
          <w:sz w:val="28"/>
          <w:szCs w:val="28"/>
        </w:rPr>
        <w:t>исключени</w:t>
      </w:r>
      <w:r w:rsidR="009A0916" w:rsidRPr="008B14B7">
        <w:rPr>
          <w:rFonts w:ascii="Times New Roman" w:hAnsi="Times New Roman" w:cs="Times New Roman"/>
          <w:sz w:val="28"/>
          <w:szCs w:val="28"/>
        </w:rPr>
        <w:t>и</w:t>
      </w:r>
      <w:r w:rsidRPr="008B14B7">
        <w:rPr>
          <w:rFonts w:ascii="Times New Roman" w:hAnsi="Times New Roman" w:cs="Times New Roman"/>
          <w:sz w:val="28"/>
          <w:szCs w:val="28"/>
        </w:rPr>
        <w:t xml:space="preserve"> дворов</w:t>
      </w:r>
      <w:r w:rsidR="000F1014" w:rsidRPr="008B14B7">
        <w:rPr>
          <w:rFonts w:ascii="Times New Roman" w:hAnsi="Times New Roman" w:cs="Times New Roman"/>
          <w:sz w:val="28"/>
          <w:szCs w:val="28"/>
        </w:rPr>
        <w:t xml:space="preserve">ой </w:t>
      </w:r>
      <w:r w:rsidRPr="008B14B7">
        <w:rPr>
          <w:rFonts w:ascii="Times New Roman" w:hAnsi="Times New Roman" w:cs="Times New Roman"/>
          <w:sz w:val="28"/>
          <w:szCs w:val="28"/>
        </w:rPr>
        <w:t>территори</w:t>
      </w:r>
      <w:r w:rsidR="000F1014" w:rsidRPr="008B14B7">
        <w:rPr>
          <w:rFonts w:ascii="Times New Roman" w:hAnsi="Times New Roman" w:cs="Times New Roman"/>
          <w:sz w:val="28"/>
          <w:szCs w:val="28"/>
        </w:rPr>
        <w:t>и</w:t>
      </w:r>
      <w:r w:rsidRPr="008B14B7">
        <w:rPr>
          <w:rFonts w:ascii="Times New Roman" w:hAnsi="Times New Roman" w:cs="Times New Roman"/>
          <w:sz w:val="28"/>
          <w:szCs w:val="28"/>
        </w:rPr>
        <w:t xml:space="preserve"> </w:t>
      </w:r>
      <w:r w:rsidR="009D2CA0" w:rsidRPr="008B14B7">
        <w:rPr>
          <w:rFonts w:ascii="Times New Roman" w:hAnsi="Times New Roman" w:cs="Times New Roman"/>
          <w:sz w:val="28"/>
          <w:szCs w:val="28"/>
        </w:rPr>
        <w:t xml:space="preserve">из перечня дворовых территорий, подлежащих благоустройству в рамках реализации федерального проекта, </w:t>
      </w:r>
      <w:r w:rsidRPr="008B14B7">
        <w:rPr>
          <w:rFonts w:ascii="Times New Roman" w:hAnsi="Times New Roman" w:cs="Times New Roman"/>
          <w:sz w:val="28"/>
          <w:szCs w:val="28"/>
        </w:rPr>
        <w:t xml:space="preserve">возможно только </w:t>
      </w:r>
      <w:r w:rsidR="009D2CA0" w:rsidRPr="008B14B7">
        <w:rPr>
          <w:rFonts w:ascii="Times New Roman" w:hAnsi="Times New Roman" w:cs="Times New Roman"/>
          <w:sz w:val="28"/>
          <w:szCs w:val="28"/>
        </w:rPr>
        <w:t>при условии одобрения соответствующего решения муниципального образования на Межведомственной комиссии, созданной в соответствии с постановлением Правительства Российской Федерации от 10 февраля 2017 г. № 169 в порядке, установленной такой Межведомственной комиссией</w:t>
      </w:r>
      <w:r w:rsidR="00405904" w:rsidRPr="008B14B7">
        <w:rPr>
          <w:rFonts w:ascii="Times New Roman" w:hAnsi="Times New Roman" w:cs="Times New Roman"/>
          <w:sz w:val="28"/>
          <w:szCs w:val="28"/>
        </w:rPr>
        <w:t>;</w:t>
      </w:r>
    </w:p>
    <w:p w:rsidR="00B50DEA" w:rsidRPr="008B14B7" w:rsidRDefault="00B50DEA" w:rsidP="00364EB2">
      <w:pPr>
        <w:pStyle w:val="ConsPlusNormal"/>
        <w:spacing w:before="220"/>
        <w:ind w:firstLine="567"/>
        <w:jc w:val="both"/>
        <w:rPr>
          <w:rFonts w:ascii="Times New Roman" w:hAnsi="Times New Roman" w:cs="Times New Roman"/>
          <w:sz w:val="28"/>
          <w:szCs w:val="28"/>
        </w:rPr>
      </w:pPr>
      <w:r w:rsidRPr="008B14B7">
        <w:rPr>
          <w:rFonts w:ascii="Times New Roman" w:hAnsi="Times New Roman" w:cs="Times New Roman"/>
          <w:sz w:val="28"/>
          <w:szCs w:val="28"/>
        </w:rPr>
        <w:t xml:space="preserve">к) мероприятия по </w:t>
      </w:r>
      <w:r w:rsidR="00FA2076" w:rsidRPr="008B14B7">
        <w:rPr>
          <w:rFonts w:ascii="Times New Roman" w:hAnsi="Times New Roman" w:cs="Times New Roman"/>
          <w:sz w:val="28"/>
          <w:szCs w:val="28"/>
        </w:rPr>
        <w:t xml:space="preserve">проведению работ по </w:t>
      </w:r>
      <w:r w:rsidRPr="008B14B7">
        <w:rPr>
          <w:rFonts w:ascii="Times New Roman" w:hAnsi="Times New Roman" w:cs="Times New Roman"/>
          <w:sz w:val="28"/>
          <w:szCs w:val="28"/>
        </w:rPr>
        <w:t>образованию земельных участков, на которых расположены многоквартирные дома,</w:t>
      </w:r>
      <w:r w:rsidR="004D2254" w:rsidRPr="008B14B7">
        <w:rPr>
          <w:rFonts w:ascii="Times New Roman" w:hAnsi="Times New Roman" w:cs="Times New Roman"/>
          <w:sz w:val="28"/>
          <w:szCs w:val="28"/>
        </w:rPr>
        <w:t xml:space="preserve"> </w:t>
      </w:r>
      <w:r w:rsidR="00FA2076" w:rsidRPr="008B14B7">
        <w:rPr>
          <w:rFonts w:ascii="Times New Roman" w:hAnsi="Times New Roman" w:cs="Times New Roman"/>
          <w:sz w:val="28"/>
          <w:szCs w:val="28"/>
        </w:rPr>
        <w:t>дворовые территории которых благоустраиваются с использованием средств субсидии</w:t>
      </w:r>
      <w:r w:rsidRPr="008B14B7">
        <w:rPr>
          <w:rFonts w:ascii="Times New Roman" w:hAnsi="Times New Roman" w:cs="Times New Roman"/>
          <w:sz w:val="28"/>
          <w:szCs w:val="28"/>
        </w:rPr>
        <w:t>;</w:t>
      </w:r>
    </w:p>
    <w:p w:rsidR="004D2254" w:rsidRPr="008B14B7" w:rsidRDefault="00B50DEA" w:rsidP="0024494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л</w:t>
      </w:r>
      <w:r w:rsidR="00405904" w:rsidRPr="008B14B7">
        <w:rPr>
          <w:rFonts w:ascii="Times New Roman" w:hAnsi="Times New Roman" w:cs="Times New Roman"/>
          <w:sz w:val="28"/>
          <w:szCs w:val="28"/>
        </w:rPr>
        <w:t xml:space="preserve">) условие о предельной дате заключения </w:t>
      </w:r>
      <w:r w:rsidR="00906B87" w:rsidRPr="008B14B7">
        <w:rPr>
          <w:rFonts w:ascii="Times New Roman" w:hAnsi="Times New Roman" w:cs="Times New Roman"/>
          <w:sz w:val="28"/>
          <w:szCs w:val="28"/>
        </w:rPr>
        <w:t>соглашений по результатам закупки товаров, работ и услуг для обеспечения государственных (муниципальных) нужд в целях реализации государственных программ субъектов Российской Федерации, муниципальных программ не позднее 1 июля года предоставления субсидии</w:t>
      </w:r>
      <w:r w:rsidR="00E01ABB" w:rsidRPr="008B14B7">
        <w:rPr>
          <w:rFonts w:ascii="Times New Roman" w:hAnsi="Times New Roman" w:cs="Times New Roman"/>
          <w:sz w:val="28"/>
          <w:szCs w:val="28"/>
        </w:rPr>
        <w:t xml:space="preserve"> - для заключения соглашений на выполнение работ по благоустройству общественных территорий</w:t>
      </w:r>
      <w:r w:rsidR="00906B87" w:rsidRPr="008B14B7">
        <w:rPr>
          <w:rFonts w:ascii="Times New Roman" w:hAnsi="Times New Roman" w:cs="Times New Roman"/>
          <w:sz w:val="28"/>
          <w:szCs w:val="28"/>
        </w:rPr>
        <w:t xml:space="preserve">, </w:t>
      </w:r>
      <w:r w:rsidR="00E01ABB" w:rsidRPr="008B14B7">
        <w:rPr>
          <w:rFonts w:ascii="Times New Roman" w:hAnsi="Times New Roman" w:cs="Times New Roman"/>
          <w:sz w:val="28"/>
          <w:szCs w:val="28"/>
        </w:rPr>
        <w:t xml:space="preserve">не позднее 1 мая года предоставления субсидии – для заключения соглашений на выполнение работ по благоустройству дворовых территорий, </w:t>
      </w:r>
      <w:r w:rsidR="00906B87" w:rsidRPr="008B14B7">
        <w:rPr>
          <w:rFonts w:ascii="Times New Roman" w:hAnsi="Times New Roman" w:cs="Times New Roman"/>
          <w:sz w:val="28"/>
          <w:szCs w:val="28"/>
        </w:rPr>
        <w:t>за исключением случаев, когда такой срок не был соблюден по причине обжалования соответствующей закупки в порядке, установленном законодательством Российской Федерации</w:t>
      </w:r>
      <w:r w:rsidR="00E01ABB" w:rsidRPr="008B14B7">
        <w:rPr>
          <w:rFonts w:ascii="Times New Roman" w:hAnsi="Times New Roman" w:cs="Times New Roman"/>
          <w:sz w:val="28"/>
          <w:szCs w:val="28"/>
        </w:rPr>
        <w:t>.</w:t>
      </w:r>
    </w:p>
    <w:p w:rsidR="00640D7D" w:rsidRPr="008B14B7" w:rsidRDefault="00614240" w:rsidP="0024494D">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11</w:t>
      </w:r>
      <w:r w:rsidR="00BC37D8" w:rsidRPr="008B14B7">
        <w:rPr>
          <w:rFonts w:ascii="Times New Roman" w:hAnsi="Times New Roman" w:cs="Times New Roman"/>
          <w:sz w:val="28"/>
          <w:szCs w:val="28"/>
        </w:rPr>
        <w:t xml:space="preserve">. </w:t>
      </w:r>
      <w:r w:rsidR="00640D7D" w:rsidRPr="008B14B7">
        <w:rPr>
          <w:rFonts w:ascii="Times New Roman" w:hAnsi="Times New Roman" w:cs="Times New Roman"/>
          <w:sz w:val="28"/>
          <w:szCs w:val="28"/>
        </w:rPr>
        <w:t xml:space="preserve">Размер субсидии из федерального бюджета </w:t>
      </w:r>
      <w:r w:rsidR="00640D7D" w:rsidRPr="008B14B7">
        <w:rPr>
          <w:rFonts w:ascii="Times New Roman" w:hAnsi="Times New Roman" w:cs="Times New Roman"/>
          <w:sz w:val="28"/>
          <w:szCs w:val="28"/>
          <w:lang w:val="en-US"/>
        </w:rPr>
        <w:t>i</w:t>
      </w:r>
      <w:r w:rsidR="00640D7D" w:rsidRPr="008B14B7">
        <w:rPr>
          <w:rFonts w:ascii="Times New Roman" w:hAnsi="Times New Roman" w:cs="Times New Roman"/>
          <w:sz w:val="28"/>
          <w:szCs w:val="28"/>
        </w:rPr>
        <w:t>-му субъекту Российской Федерации (Сi) начиная с 2019 года рассчитывается по формуле:</w:t>
      </w:r>
    </w:p>
    <w:p w:rsidR="00640D7D" w:rsidRPr="008B14B7" w:rsidRDefault="00640D7D" w:rsidP="0024494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noProof/>
          <w:position w:val="-47"/>
          <w:sz w:val="28"/>
          <w:szCs w:val="28"/>
        </w:rPr>
        <w:drawing>
          <wp:inline distT="0" distB="0" distL="0" distR="0" wp14:anchorId="48C8E25D" wp14:editId="5DA0E712">
            <wp:extent cx="3733800" cy="795655"/>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33800" cy="795655"/>
                    </a:xfrm>
                    <a:prstGeom prst="rect">
                      <a:avLst/>
                    </a:prstGeom>
                    <a:noFill/>
                    <a:ln>
                      <a:noFill/>
                    </a:ln>
                  </pic:spPr>
                </pic:pic>
              </a:graphicData>
            </a:graphic>
          </wp:inline>
        </w:drawing>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где:</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Собщ - объем бюджетных ассигнований федерального бюджета на текущий финансовый год для предоставления субсидий из федерального бюджета, распределяемых на соответствующий год;</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Вi - численность населения, проживающего на территории i-го субъекта Российской Федерации;</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Kкор - коэффициент корректировки;</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Yi - предельный уровень софинансирования расходного обязательства субъекта Российской Федерации из федерального бюджета в соответствии с Правилами формирования, предоставления и распределения субсидий.</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Коэффициент корректировки (Ккор) рассчитывается по формуле:</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Kкор = Кмкд x Кип x Кмг,</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где:</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Кмкд - индекс, присваиваемый субъекту Российской Федерации в зависимости от количества многоквартирных домов, включенных в региональную программу капитального ремонта общего имущества в многоквартирных домах, утвержденную в установленном жилищным законодательством порядке.</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Для определения Кмкд применяется следующая оценка:</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Кмкд = 1 - в случае, если количество многоквартирных домов, включенных в региональную программу капитального ремонта общего имущества в многоквартирных домах, меньше среднего количества многоквартирных домов, включенных во все региональные программы капитального ремонта общего имущества в многоквартирных домах;</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Кмкд = 1,05 - в случае, если количество многоквартирных домов, включенных в региональную программу капитального ремонта общего имущества в многоквартирных домах, находится в диапазоне от одного до двух средних значений количества многоквартирных домов, включенных во все региональные программы капитального ремонта общего имущества в многоквартирных домах;</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Кмкд = 1,1 - в случае, если количество многоквартирных домов, включенных в региональную программу капитального ремонта общего имущества в многоквартирных домах, находится в диапазоне от двух до трех средних значений количества многоквартирных домов, включенных во все региональные программы капитального ремонта общего имущества в многоквартирных домах;</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Кмкд = 1,15 - в случае, если количество многоквартирных домов, включенных в региональную программу капитального ремонта общего имущества в многоквартирных домах, находится в диапазоне от трех до четырех средних значений количества многоквартирных домов, включенных во все региональные программы капитального ремонта общего имущества в многоквартирных домах;</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Кмкд = 1,2 - в случае, если количество многоквартирных домов, включенных в региональную программу капитального ремонта общего имущества в многоквартирных домах, находится в диапазоне от четырех до пяти средних значений количества многоквартирных домов, включенных во все региональные программы капитального ремонта общего имущества в многоквартирных домах;</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Кмкд = 1,25 - в случае, если количество многоквартирных домов, включенных в региональную программу капитального ремонта общего имущества в многоквартирных домах, находится в диапазоне от пяти до шести средних значений количества многоквартирных домов, включенных во все региональные программы капитального ремонта общего имущества в многоквартирных домах;</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Кип - индекс, присваиваемый субъекту Российской Федерации в зависимости от численности населения в муниципальных образованиях - исторических поселениях федерального значения, расположенных на территории соответствующего субъекта Российской Федерации, по данным Федеральной службы государственной статистики.</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Для определения Кип применяется следующая оценка:</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Кип = 1 - в случае, если количество жителей в исторических поселениях федерального значения, расположенных на территории соответствующего субъекта Российской Федерации, составляет менее 20000 человек;</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в случае, если количество жителей в исторических поселениях федерального значения, расположенных на территории соответствующего субъекта Российской Федерации, составляет более 20000 человек, коэффициент рассчитывается как 1 + 0,1 за каждые следующие 20000 человек.</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Кмг - индекс, присваиваемый субъекту Российской Федерации в зависимости от численности населения в монопрофильных муниципальных образованиях, расположенных на территории соответствующего субъекта Российской Федерации, по данным Федеральной службы государственной статистики.</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Для определения Кмг применяется следующая оценка:</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Кмг = 1 - в случае, если количество жителей в монопрофильных муниципальных образованиях, расположенных на территории соответствующего субъекта Российской Федерации, составляет менее 50000 человек;</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в случае, если количество жителей в монопрофильных муниципальных образованиях, расположенных на территории соответствующего субъекта Российской Федерации, составляет более 50000 человек, коэффициент рассчитывается как 1 + 0,1 за каждые следующие 50000 человек.</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При этом, необходимо отметить, что при распределении средств федерального бюджета в случае округления в меньшую или большую сторону может применяться коэффициент выравнивания Kmax.</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Kmax = 0,1 тыс.рублей</w:t>
      </w:r>
    </w:p>
    <w:p w:rsidR="00640D7D" w:rsidRPr="008B14B7" w:rsidRDefault="00640D7D" w:rsidP="00640D7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 xml:space="preserve">В случае отказа субъекта Российской Федерации от получения средств субсидии, поступившего в Минстрой России письмом высшего должностного лица (руководителя высшего органа исполнительной власти) субъекта Российской Федерации на момент проведения распределения сумма такой субсидии перераспределяется по правилам настоящей Методики между субъектами Российской Федерации, входящими в состав Дальневосточного федерального округа (далее – ДФО) в дополнение к суммам после распределения, в целях создания условий выполнения перечня поручений, направленных на </w:t>
      </w:r>
      <w:r w:rsidR="00393E2D">
        <w:rPr>
          <w:rFonts w:ascii="Times New Roman" w:hAnsi="Times New Roman" w:cs="Times New Roman"/>
          <w:sz w:val="28"/>
          <w:szCs w:val="28"/>
        </w:rPr>
        <w:t xml:space="preserve">усиление поддержки </w:t>
      </w:r>
      <w:r w:rsidR="00A9137B">
        <w:rPr>
          <w:rFonts w:ascii="Times New Roman" w:hAnsi="Times New Roman" w:cs="Times New Roman"/>
          <w:sz w:val="28"/>
          <w:szCs w:val="28"/>
        </w:rPr>
        <w:t>субъектов</w:t>
      </w:r>
      <w:r w:rsidR="00A9137B" w:rsidRPr="008B14B7">
        <w:rPr>
          <w:rFonts w:ascii="Times New Roman" w:hAnsi="Times New Roman" w:cs="Times New Roman"/>
          <w:sz w:val="28"/>
          <w:szCs w:val="28"/>
        </w:rPr>
        <w:t xml:space="preserve"> Российской Федерации</w:t>
      </w:r>
      <w:r w:rsidR="00A9137B">
        <w:rPr>
          <w:rFonts w:ascii="Times New Roman" w:hAnsi="Times New Roman" w:cs="Times New Roman"/>
          <w:sz w:val="28"/>
          <w:szCs w:val="28"/>
        </w:rPr>
        <w:t xml:space="preserve">, входящих в </w:t>
      </w:r>
      <w:r w:rsidR="00393E2D">
        <w:rPr>
          <w:rFonts w:ascii="Times New Roman" w:hAnsi="Times New Roman" w:cs="Times New Roman"/>
          <w:sz w:val="28"/>
          <w:szCs w:val="28"/>
        </w:rPr>
        <w:t>ДФО.</w:t>
      </w:r>
    </w:p>
    <w:p w:rsidR="00AB7D97" w:rsidRPr="008B14B7" w:rsidRDefault="00614240" w:rsidP="0024494D">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12</w:t>
      </w:r>
      <w:r w:rsidR="00640D7D" w:rsidRPr="008B14B7">
        <w:rPr>
          <w:rFonts w:ascii="Times New Roman" w:hAnsi="Times New Roman" w:cs="Times New Roman"/>
          <w:sz w:val="28"/>
          <w:szCs w:val="28"/>
        </w:rPr>
        <w:t xml:space="preserve">. </w:t>
      </w:r>
      <w:r w:rsidR="0024494D" w:rsidRPr="008B14B7">
        <w:rPr>
          <w:rFonts w:ascii="Times New Roman" w:hAnsi="Times New Roman" w:cs="Times New Roman"/>
          <w:sz w:val="28"/>
          <w:szCs w:val="28"/>
        </w:rPr>
        <w:t>Размер субсидии из федерального бюджета i-му субъекту Российской Федерации (Сi)</w:t>
      </w:r>
      <w:r w:rsidR="00640D7D" w:rsidRPr="008B14B7">
        <w:rPr>
          <w:rFonts w:ascii="Times New Roman" w:hAnsi="Times New Roman" w:cs="Times New Roman"/>
          <w:sz w:val="28"/>
          <w:szCs w:val="28"/>
        </w:rPr>
        <w:t xml:space="preserve"> начиная с 2020 года</w:t>
      </w:r>
      <w:r w:rsidR="0024494D" w:rsidRPr="008B14B7">
        <w:rPr>
          <w:rFonts w:ascii="Times New Roman" w:hAnsi="Times New Roman" w:cs="Times New Roman"/>
          <w:sz w:val="28"/>
          <w:szCs w:val="28"/>
        </w:rPr>
        <w:t xml:space="preserve"> </w:t>
      </w:r>
      <w:r w:rsidR="0062324C" w:rsidRPr="008B14B7">
        <w:rPr>
          <w:rFonts w:ascii="Times New Roman" w:hAnsi="Times New Roman" w:cs="Times New Roman"/>
          <w:sz w:val="28"/>
          <w:szCs w:val="28"/>
        </w:rPr>
        <w:t xml:space="preserve">включительно </w:t>
      </w:r>
      <w:r w:rsidR="0024494D" w:rsidRPr="008B14B7">
        <w:rPr>
          <w:rFonts w:ascii="Times New Roman" w:hAnsi="Times New Roman" w:cs="Times New Roman"/>
          <w:sz w:val="28"/>
          <w:szCs w:val="28"/>
        </w:rPr>
        <w:t>рассчитывается по формуле:</w:t>
      </w:r>
    </w:p>
    <w:p w:rsidR="00AB7D97" w:rsidRPr="008B14B7" w:rsidRDefault="00ED5529">
      <w:pPr>
        <w:pStyle w:val="ConsPlusNormal"/>
        <w:spacing w:before="220"/>
        <w:ind w:firstLine="540"/>
        <w:jc w:val="both"/>
        <w:rPr>
          <w:rFonts w:ascii="Times New Roman" w:hAnsi="Times New Roman" w:cs="Times New Roman"/>
          <w:sz w:val="28"/>
          <w:szCs w:val="28"/>
        </w:rPr>
      </w:pPr>
      <m:oMathPara>
        <m:oMath>
          <m:sSub>
            <m:sSubPr>
              <m:ctrlPr>
                <w:rPr>
                  <w:rFonts w:ascii="Cambria Math" w:eastAsia="Calibri" w:hAnsi="Cambria Math" w:cs="Times New Roman"/>
                  <w:i/>
                  <w:sz w:val="28"/>
                  <w:szCs w:val="28"/>
                  <w:lang w:eastAsia="en-US"/>
                </w:rPr>
              </m:ctrlPr>
            </m:sSubPr>
            <m:e>
              <m:r>
                <w:rPr>
                  <w:rFonts w:ascii="Cambria Math" w:hAnsi="Cambria Math" w:cs="Times New Roman"/>
                  <w:sz w:val="28"/>
                  <w:szCs w:val="28"/>
                </w:rPr>
                <m:t>С</m:t>
              </m:r>
            </m:e>
            <m:sub>
              <m:r>
                <w:rPr>
                  <w:rFonts w:ascii="Cambria Math" w:hAnsi="Cambria Math" w:cs="Times New Roman"/>
                  <w:sz w:val="28"/>
                  <w:szCs w:val="28"/>
                  <w:lang w:val="en-US"/>
                </w:rPr>
                <m:t>i</m:t>
              </m:r>
            </m:sub>
          </m:sSub>
          <m:r>
            <w:rPr>
              <w:rFonts w:ascii="Cambria Math" w:hAnsi="Cambria Math" w:cs="Times New Roman"/>
              <w:sz w:val="28"/>
              <w:szCs w:val="28"/>
            </w:rPr>
            <m:t xml:space="preserve">= </m:t>
          </m:r>
          <m:sSub>
            <m:sSubPr>
              <m:ctrlPr>
                <w:rPr>
                  <w:rFonts w:ascii="Cambria Math" w:eastAsia="Calibri" w:hAnsi="Cambria Math" w:cs="Times New Roman"/>
                  <w:i/>
                  <w:sz w:val="28"/>
                  <w:szCs w:val="28"/>
                  <w:lang w:eastAsia="en-US"/>
                </w:rPr>
              </m:ctrlPr>
            </m:sSubPr>
            <m:e>
              <m:r>
                <w:rPr>
                  <w:rFonts w:ascii="Cambria Math" w:hAnsi="Cambria Math" w:cs="Times New Roman"/>
                  <w:sz w:val="28"/>
                  <w:szCs w:val="28"/>
                </w:rPr>
                <m:t>C</m:t>
              </m:r>
            </m:e>
            <m:sub>
              <m:r>
                <w:rPr>
                  <w:rFonts w:ascii="Cambria Math" w:hAnsi="Cambria Math" w:cs="Times New Roman"/>
                  <w:sz w:val="28"/>
                  <w:szCs w:val="28"/>
                </w:rPr>
                <m:t>общ</m:t>
              </m:r>
            </m:sub>
          </m:sSub>
          <m:r>
            <w:rPr>
              <w:rFonts w:ascii="Cambria Math" w:hAnsi="Cambria Math" w:cs="Times New Roman"/>
              <w:sz w:val="28"/>
              <w:szCs w:val="28"/>
            </w:rPr>
            <m:t>×0,5×</m:t>
          </m:r>
          <m:d>
            <m:dPr>
              <m:ctrlPr>
                <w:rPr>
                  <w:rFonts w:ascii="Cambria Math" w:eastAsia="Calibri" w:hAnsi="Cambria Math" w:cs="Times New Roman"/>
                  <w:i/>
                  <w:sz w:val="28"/>
                  <w:szCs w:val="28"/>
                  <w:lang w:eastAsia="en-US"/>
                </w:rPr>
              </m:ctrlPr>
            </m:dPr>
            <m:e>
              <m:f>
                <m:fPr>
                  <m:ctrlPr>
                    <w:rPr>
                      <w:rFonts w:ascii="Cambria Math" w:eastAsia="Calibri" w:hAnsi="Cambria Math" w:cs="Times New Roman"/>
                      <w:i/>
                      <w:sz w:val="28"/>
                      <w:szCs w:val="28"/>
                      <w:lang w:eastAsia="en-US"/>
                    </w:rPr>
                  </m:ctrlPr>
                </m:fPr>
                <m:num>
                  <m:sSub>
                    <m:sSubPr>
                      <m:ctrlPr>
                        <w:rPr>
                          <w:rFonts w:ascii="Cambria Math" w:eastAsia="Calibri" w:hAnsi="Cambria Math" w:cs="Times New Roman"/>
                          <w:i/>
                          <w:sz w:val="28"/>
                          <w:szCs w:val="28"/>
                          <w:lang w:eastAsia="en-US"/>
                        </w:rPr>
                      </m:ctrlPr>
                    </m:sSubPr>
                    <m:e>
                      <m:r>
                        <w:rPr>
                          <w:rFonts w:ascii="Cambria Math" w:hAnsi="Cambria Math" w:cs="Times New Roman"/>
                          <w:sz w:val="28"/>
                          <w:szCs w:val="28"/>
                          <w:lang w:val="en-US"/>
                        </w:rPr>
                        <m:t>B</m:t>
                      </m:r>
                    </m:e>
                    <m:sub>
                      <m:r>
                        <w:rPr>
                          <w:rFonts w:ascii="Cambria Math" w:hAnsi="Cambria Math" w:cs="Times New Roman"/>
                          <w:sz w:val="28"/>
                          <w:szCs w:val="28"/>
                        </w:rPr>
                        <m:t>i</m:t>
                      </m:r>
                    </m:sub>
                  </m:sSub>
                  <m:r>
                    <w:rPr>
                      <w:rFonts w:ascii="Cambria Math" w:hAnsi="Cambria Math" w:cs="Times New Roman"/>
                      <w:sz w:val="28"/>
                      <w:szCs w:val="28"/>
                    </w:rPr>
                    <m:t>×</m:t>
                  </m:r>
                  <m:f>
                    <m:fPr>
                      <m:ctrlPr>
                        <w:rPr>
                          <w:rFonts w:ascii="Cambria Math" w:eastAsia="Calibri" w:hAnsi="Cambria Math" w:cs="Times New Roman"/>
                          <w:i/>
                          <w:sz w:val="28"/>
                          <w:szCs w:val="28"/>
                          <w:lang w:eastAsia="en-US"/>
                        </w:rPr>
                      </m:ctrlPr>
                    </m:fPr>
                    <m:num>
                      <m:sSub>
                        <m:sSubPr>
                          <m:ctrlPr>
                            <w:rPr>
                              <w:rFonts w:ascii="Cambria Math" w:eastAsia="Calibri" w:hAnsi="Cambria Math" w:cs="Times New Roman"/>
                              <w:i/>
                              <w:sz w:val="28"/>
                              <w:szCs w:val="28"/>
                              <w:lang w:eastAsia="en-US"/>
                            </w:rPr>
                          </m:ctrlPr>
                        </m:sSubPr>
                        <m:e>
                          <m:r>
                            <w:rPr>
                              <w:rFonts w:ascii="Cambria Math" w:hAnsi="Cambria Math" w:cs="Times New Roman"/>
                              <w:sz w:val="28"/>
                              <w:szCs w:val="28"/>
                            </w:rPr>
                            <m:t>Y</m:t>
                          </m:r>
                        </m:e>
                        <m:sub>
                          <m:r>
                            <w:rPr>
                              <w:rFonts w:ascii="Cambria Math" w:hAnsi="Cambria Math" w:cs="Times New Roman"/>
                              <w:sz w:val="28"/>
                              <w:szCs w:val="28"/>
                            </w:rPr>
                            <m:t>i</m:t>
                          </m:r>
                        </m:sub>
                      </m:sSub>
                    </m:num>
                    <m:den>
                      <m:r>
                        <w:rPr>
                          <w:rFonts w:ascii="Cambria Math" w:hAnsi="Cambria Math" w:cs="Times New Roman"/>
                          <w:sz w:val="28"/>
                          <w:szCs w:val="28"/>
                        </w:rPr>
                        <m:t>100</m:t>
                      </m:r>
                    </m:den>
                  </m:f>
                  <m:r>
                    <w:rPr>
                      <w:rFonts w:ascii="Cambria Math" w:hAnsi="Cambria Math" w:cs="Times New Roman"/>
                      <w:sz w:val="28"/>
                      <w:szCs w:val="28"/>
                    </w:rPr>
                    <m:t>×</m:t>
                  </m:r>
                  <m:sSub>
                    <m:sSubPr>
                      <m:ctrlPr>
                        <w:rPr>
                          <w:rFonts w:ascii="Cambria Math" w:eastAsia="Calibri" w:hAnsi="Cambria Math" w:cs="Times New Roman"/>
                          <w:i/>
                          <w:sz w:val="28"/>
                          <w:szCs w:val="28"/>
                          <w:lang w:eastAsia="en-US"/>
                        </w:rPr>
                      </m:ctrlPr>
                    </m:sSubPr>
                    <m:e>
                      <m:r>
                        <w:rPr>
                          <w:rFonts w:ascii="Cambria Math" w:hAnsi="Cambria Math" w:cs="Times New Roman"/>
                          <w:sz w:val="28"/>
                          <w:szCs w:val="28"/>
                        </w:rPr>
                        <m:t>K</m:t>
                      </m:r>
                    </m:e>
                    <m:sub>
                      <m:r>
                        <w:rPr>
                          <w:rFonts w:ascii="Cambria Math" w:hAnsi="Cambria Math" w:cs="Times New Roman"/>
                          <w:sz w:val="28"/>
                          <w:szCs w:val="28"/>
                        </w:rPr>
                        <m:t>баз</m:t>
                      </m:r>
                    </m:sub>
                  </m:sSub>
                </m:num>
                <m:den>
                  <m:nary>
                    <m:naryPr>
                      <m:chr m:val="∑"/>
                      <m:limLoc m:val="undOvr"/>
                      <m:subHide m:val="1"/>
                      <m:supHide m:val="1"/>
                      <m:ctrlPr>
                        <w:rPr>
                          <w:rFonts w:ascii="Cambria Math" w:eastAsia="Calibri" w:hAnsi="Cambria Math" w:cs="Times New Roman"/>
                          <w:i/>
                          <w:sz w:val="28"/>
                          <w:szCs w:val="28"/>
                          <w:lang w:eastAsia="en-US"/>
                        </w:rPr>
                      </m:ctrlPr>
                    </m:naryPr>
                    <m:sub/>
                    <m:sup/>
                    <m:e>
                      <m:r>
                        <w:rPr>
                          <w:rFonts w:ascii="Cambria Math" w:hAnsi="Cambria Math" w:cs="Times New Roman"/>
                          <w:sz w:val="28"/>
                          <w:szCs w:val="28"/>
                        </w:rPr>
                        <m:t>(</m:t>
                      </m:r>
                      <m:sSub>
                        <m:sSubPr>
                          <m:ctrlPr>
                            <w:rPr>
                              <w:rFonts w:ascii="Cambria Math" w:eastAsia="Calibri" w:hAnsi="Cambria Math" w:cs="Times New Roman"/>
                              <w:i/>
                              <w:sz w:val="28"/>
                              <w:szCs w:val="28"/>
                              <w:lang w:eastAsia="en-US"/>
                            </w:rPr>
                          </m:ctrlPr>
                        </m:sSubPr>
                        <m:e>
                          <m:r>
                            <w:rPr>
                              <w:rFonts w:ascii="Cambria Math" w:hAnsi="Cambria Math" w:cs="Times New Roman"/>
                              <w:sz w:val="28"/>
                              <w:szCs w:val="28"/>
                              <w:lang w:val="en-US"/>
                            </w:rPr>
                            <m:t>B</m:t>
                          </m:r>
                        </m:e>
                        <m:sub>
                          <m:r>
                            <w:rPr>
                              <w:rFonts w:ascii="Cambria Math" w:hAnsi="Cambria Math" w:cs="Times New Roman"/>
                              <w:sz w:val="28"/>
                              <w:szCs w:val="28"/>
                            </w:rPr>
                            <m:t>i</m:t>
                          </m:r>
                        </m:sub>
                      </m:sSub>
                      <m:r>
                        <w:rPr>
                          <w:rFonts w:ascii="Cambria Math" w:hAnsi="Cambria Math" w:cs="Times New Roman"/>
                          <w:sz w:val="28"/>
                          <w:szCs w:val="28"/>
                        </w:rPr>
                        <m:t>×</m:t>
                      </m:r>
                      <m:f>
                        <m:fPr>
                          <m:ctrlPr>
                            <w:rPr>
                              <w:rFonts w:ascii="Cambria Math" w:eastAsia="Calibri" w:hAnsi="Cambria Math" w:cs="Times New Roman"/>
                              <w:i/>
                              <w:sz w:val="28"/>
                              <w:szCs w:val="28"/>
                              <w:lang w:eastAsia="en-US"/>
                            </w:rPr>
                          </m:ctrlPr>
                        </m:fPr>
                        <m:num>
                          <m:sSub>
                            <m:sSubPr>
                              <m:ctrlPr>
                                <w:rPr>
                                  <w:rFonts w:ascii="Cambria Math" w:eastAsia="Calibri" w:hAnsi="Cambria Math" w:cs="Times New Roman"/>
                                  <w:i/>
                                  <w:sz w:val="28"/>
                                  <w:szCs w:val="28"/>
                                  <w:lang w:eastAsia="en-US"/>
                                </w:rPr>
                              </m:ctrlPr>
                            </m:sSubPr>
                            <m:e>
                              <m:r>
                                <w:rPr>
                                  <w:rFonts w:ascii="Cambria Math" w:hAnsi="Cambria Math" w:cs="Times New Roman"/>
                                  <w:sz w:val="28"/>
                                  <w:szCs w:val="28"/>
                                </w:rPr>
                                <m:t>Y</m:t>
                              </m:r>
                            </m:e>
                            <m:sub>
                              <m:r>
                                <w:rPr>
                                  <w:rFonts w:ascii="Cambria Math" w:hAnsi="Cambria Math" w:cs="Times New Roman"/>
                                  <w:sz w:val="28"/>
                                  <w:szCs w:val="28"/>
                                </w:rPr>
                                <m:t>i</m:t>
                              </m:r>
                            </m:sub>
                          </m:sSub>
                        </m:num>
                        <m:den>
                          <m:r>
                            <w:rPr>
                              <w:rFonts w:ascii="Cambria Math" w:hAnsi="Cambria Math" w:cs="Times New Roman"/>
                              <w:sz w:val="28"/>
                              <w:szCs w:val="28"/>
                            </w:rPr>
                            <m:t>100</m:t>
                          </m:r>
                        </m:den>
                      </m:f>
                      <m:r>
                        <w:rPr>
                          <w:rFonts w:ascii="Cambria Math" w:hAnsi="Cambria Math" w:cs="Times New Roman"/>
                          <w:sz w:val="28"/>
                          <w:szCs w:val="28"/>
                        </w:rPr>
                        <m:t>×</m:t>
                      </m:r>
                      <m:sSub>
                        <m:sSubPr>
                          <m:ctrlPr>
                            <w:rPr>
                              <w:rFonts w:ascii="Cambria Math" w:eastAsia="Calibri" w:hAnsi="Cambria Math" w:cs="Times New Roman"/>
                              <w:i/>
                              <w:sz w:val="28"/>
                              <w:szCs w:val="28"/>
                              <w:lang w:eastAsia="en-US"/>
                            </w:rPr>
                          </m:ctrlPr>
                        </m:sSubPr>
                        <m:e>
                          <m:r>
                            <w:rPr>
                              <w:rFonts w:ascii="Cambria Math" w:hAnsi="Cambria Math" w:cs="Times New Roman"/>
                              <w:sz w:val="28"/>
                              <w:szCs w:val="28"/>
                            </w:rPr>
                            <m:t>K</m:t>
                          </m:r>
                        </m:e>
                        <m:sub>
                          <m:r>
                            <w:rPr>
                              <w:rFonts w:ascii="Cambria Math" w:hAnsi="Cambria Math" w:cs="Times New Roman"/>
                              <w:sz w:val="28"/>
                              <w:szCs w:val="28"/>
                            </w:rPr>
                            <m:t>баз</m:t>
                          </m:r>
                        </m:sub>
                      </m:sSub>
                      <m:r>
                        <w:rPr>
                          <w:rFonts w:ascii="Cambria Math" w:hAnsi="Cambria Math" w:cs="Times New Roman"/>
                          <w:sz w:val="28"/>
                          <w:szCs w:val="28"/>
                        </w:rPr>
                        <m:t>)</m:t>
                      </m:r>
                    </m:e>
                  </m:nary>
                </m:den>
              </m:f>
            </m:e>
          </m:d>
          <m:r>
            <w:rPr>
              <w:rFonts w:ascii="Cambria Math" w:hAnsi="Cambria Math" w:cs="Times New Roman"/>
              <w:sz w:val="28"/>
              <w:szCs w:val="28"/>
            </w:rPr>
            <m:t>+</m:t>
          </m:r>
          <m:sSub>
            <m:sSubPr>
              <m:ctrlPr>
                <w:rPr>
                  <w:rFonts w:ascii="Cambria Math" w:eastAsia="Calibri" w:hAnsi="Cambria Math" w:cs="Times New Roman"/>
                  <w:i/>
                  <w:sz w:val="28"/>
                  <w:szCs w:val="28"/>
                  <w:lang w:eastAsia="en-US"/>
                </w:rPr>
              </m:ctrlPr>
            </m:sSubPr>
            <m:e>
              <m:r>
                <w:rPr>
                  <w:rFonts w:ascii="Cambria Math" w:hAnsi="Cambria Math" w:cs="Times New Roman"/>
                  <w:sz w:val="28"/>
                  <w:szCs w:val="28"/>
                </w:rPr>
                <m:t>C</m:t>
              </m:r>
            </m:e>
            <m:sub>
              <m:r>
                <w:rPr>
                  <w:rFonts w:ascii="Cambria Math" w:hAnsi="Cambria Math" w:cs="Times New Roman"/>
                  <w:sz w:val="28"/>
                  <w:szCs w:val="28"/>
                </w:rPr>
                <m:t>общ</m:t>
              </m:r>
            </m:sub>
          </m:sSub>
          <m:r>
            <w:rPr>
              <w:rFonts w:ascii="Cambria Math" w:hAnsi="Cambria Math" w:cs="Times New Roman"/>
              <w:sz w:val="28"/>
              <w:szCs w:val="28"/>
            </w:rPr>
            <m:t>×0,5×</m:t>
          </m:r>
          <m:d>
            <m:dPr>
              <m:ctrlPr>
                <w:rPr>
                  <w:rFonts w:ascii="Cambria Math" w:eastAsia="Calibri" w:hAnsi="Cambria Math" w:cs="Times New Roman"/>
                  <w:i/>
                  <w:sz w:val="28"/>
                  <w:szCs w:val="28"/>
                  <w:lang w:eastAsia="en-US"/>
                </w:rPr>
              </m:ctrlPr>
            </m:dPr>
            <m:e>
              <m:f>
                <m:fPr>
                  <m:ctrlPr>
                    <w:rPr>
                      <w:rFonts w:ascii="Cambria Math" w:eastAsia="Calibri" w:hAnsi="Cambria Math" w:cs="Times New Roman"/>
                      <w:i/>
                      <w:sz w:val="28"/>
                      <w:szCs w:val="28"/>
                      <w:lang w:eastAsia="en-US"/>
                    </w:rPr>
                  </m:ctrlPr>
                </m:fPr>
                <m:num>
                  <m:sSub>
                    <m:sSubPr>
                      <m:ctrlPr>
                        <w:rPr>
                          <w:rFonts w:ascii="Cambria Math" w:eastAsia="Calibri" w:hAnsi="Cambria Math" w:cs="Times New Roman"/>
                          <w:i/>
                          <w:sz w:val="28"/>
                          <w:szCs w:val="28"/>
                          <w:lang w:eastAsia="en-US"/>
                        </w:rPr>
                      </m:ctrlPr>
                    </m:sSubPr>
                    <m:e>
                      <m:r>
                        <w:rPr>
                          <w:rFonts w:ascii="Cambria Math" w:hAnsi="Cambria Math" w:cs="Times New Roman"/>
                          <w:sz w:val="28"/>
                          <w:szCs w:val="28"/>
                        </w:rPr>
                        <m:t>K</m:t>
                      </m:r>
                    </m:e>
                    <m:sub>
                      <m:r>
                        <w:rPr>
                          <w:rFonts w:ascii="Cambria Math" w:hAnsi="Cambria Math" w:cs="Times New Roman"/>
                          <w:sz w:val="28"/>
                          <w:szCs w:val="28"/>
                        </w:rPr>
                        <m:t>ФКГС</m:t>
                      </m:r>
                    </m:sub>
                  </m:sSub>
                  <m:r>
                    <w:rPr>
                      <w:rFonts w:ascii="Cambria Math" w:hAnsi="Cambria Math" w:cs="Times New Roman"/>
                      <w:sz w:val="28"/>
                      <w:szCs w:val="28"/>
                    </w:rPr>
                    <m:t>×</m:t>
                  </m:r>
                  <m:sSub>
                    <m:sSubPr>
                      <m:ctrlPr>
                        <w:rPr>
                          <w:rFonts w:ascii="Cambria Math" w:eastAsia="Calibri" w:hAnsi="Cambria Math" w:cs="Times New Roman"/>
                          <w:i/>
                          <w:sz w:val="28"/>
                          <w:szCs w:val="28"/>
                          <w:lang w:eastAsia="en-US"/>
                        </w:rPr>
                      </m:ctrlPr>
                    </m:sSubPr>
                    <m:e>
                      <m:r>
                        <w:rPr>
                          <w:rFonts w:ascii="Cambria Math" w:hAnsi="Cambria Math" w:cs="Times New Roman"/>
                          <w:sz w:val="28"/>
                          <w:szCs w:val="28"/>
                        </w:rPr>
                        <m:t>K</m:t>
                      </m:r>
                    </m:e>
                    <m:sub>
                      <m:r>
                        <w:rPr>
                          <w:rFonts w:ascii="Cambria Math" w:hAnsi="Cambria Math" w:cs="Times New Roman"/>
                          <w:sz w:val="28"/>
                          <w:szCs w:val="28"/>
                        </w:rPr>
                        <m:t>ЦФ</m:t>
                      </m:r>
                    </m:sub>
                  </m:sSub>
                  <m:r>
                    <w:rPr>
                      <w:rFonts w:ascii="Cambria Math" w:eastAsia="Calibri" w:hAnsi="Cambria Math" w:cs="Times New Roman"/>
                      <w:sz w:val="28"/>
                      <w:szCs w:val="28"/>
                      <w:lang w:eastAsia="en-US"/>
                    </w:rPr>
                    <m:t>×</m:t>
                  </m:r>
                  <m:r>
                    <m:rPr>
                      <m:sty m:val="p"/>
                    </m:rPr>
                    <w:rPr>
                      <w:rFonts w:ascii="Cambria Math" w:hAnsi="Cambria Math" w:cs="Times New Roman"/>
                      <w:sz w:val="28"/>
                      <w:szCs w:val="28"/>
                    </w:rPr>
                    <m:t>К</m:t>
                  </m:r>
                  <m:r>
                    <m:rPr>
                      <m:sty m:val="p"/>
                    </m:rPr>
                    <w:rPr>
                      <w:rFonts w:ascii="Cambria Math" w:hAnsi="Cambria Math" w:cs="Times New Roman"/>
                      <w:sz w:val="28"/>
                      <w:szCs w:val="28"/>
                      <w:vertAlign w:val="subscript"/>
                    </w:rPr>
                    <m:t>пок</m:t>
                  </m:r>
                </m:num>
                <m:den>
                  <m:nary>
                    <m:naryPr>
                      <m:chr m:val="∑"/>
                      <m:limLoc m:val="undOvr"/>
                      <m:subHide m:val="1"/>
                      <m:supHide m:val="1"/>
                      <m:ctrlPr>
                        <w:rPr>
                          <w:rFonts w:ascii="Cambria Math" w:eastAsia="Calibri" w:hAnsi="Cambria Math" w:cs="Times New Roman"/>
                          <w:i/>
                          <w:sz w:val="28"/>
                          <w:szCs w:val="28"/>
                          <w:lang w:eastAsia="en-US"/>
                        </w:rPr>
                      </m:ctrlPr>
                    </m:naryPr>
                    <m:sub/>
                    <m:sup/>
                    <m:e>
                      <m:d>
                        <m:dPr>
                          <m:ctrlPr>
                            <w:rPr>
                              <w:rFonts w:ascii="Cambria Math" w:hAnsi="Cambria Math" w:cs="Times New Roman"/>
                              <w:i/>
                              <w:sz w:val="28"/>
                              <w:szCs w:val="28"/>
                            </w:rPr>
                          </m:ctrlPr>
                        </m:dPr>
                        <m:e>
                          <m:sSub>
                            <m:sSubPr>
                              <m:ctrlPr>
                                <w:rPr>
                                  <w:rFonts w:ascii="Cambria Math" w:eastAsia="Calibri" w:hAnsi="Cambria Math" w:cs="Times New Roman"/>
                                  <w:i/>
                                  <w:sz w:val="28"/>
                                  <w:szCs w:val="28"/>
                                  <w:lang w:eastAsia="en-US"/>
                                </w:rPr>
                              </m:ctrlPr>
                            </m:sSubPr>
                            <m:e>
                              <m:r>
                                <w:rPr>
                                  <w:rFonts w:ascii="Cambria Math" w:hAnsi="Cambria Math" w:cs="Times New Roman"/>
                                  <w:sz w:val="28"/>
                                  <w:szCs w:val="28"/>
                                </w:rPr>
                                <m:t>K</m:t>
                              </m:r>
                            </m:e>
                            <m:sub>
                              <m:r>
                                <w:rPr>
                                  <w:rFonts w:ascii="Cambria Math" w:hAnsi="Cambria Math" w:cs="Times New Roman"/>
                                  <w:sz w:val="28"/>
                                  <w:szCs w:val="28"/>
                                </w:rPr>
                                <m:t>ФКГС</m:t>
                              </m:r>
                            </m:sub>
                          </m:sSub>
                          <m:r>
                            <w:rPr>
                              <w:rFonts w:ascii="Cambria Math" w:hAnsi="Cambria Math" w:cs="Times New Roman"/>
                              <w:sz w:val="28"/>
                              <w:szCs w:val="28"/>
                            </w:rPr>
                            <m:t>×</m:t>
                          </m:r>
                          <m:sSub>
                            <m:sSubPr>
                              <m:ctrlPr>
                                <w:rPr>
                                  <w:rFonts w:ascii="Cambria Math" w:eastAsia="Calibri" w:hAnsi="Cambria Math" w:cs="Times New Roman"/>
                                  <w:i/>
                                  <w:sz w:val="28"/>
                                  <w:szCs w:val="28"/>
                                  <w:lang w:eastAsia="en-US"/>
                                </w:rPr>
                              </m:ctrlPr>
                            </m:sSubPr>
                            <m:e>
                              <m:r>
                                <w:rPr>
                                  <w:rFonts w:ascii="Cambria Math" w:hAnsi="Cambria Math" w:cs="Times New Roman"/>
                                  <w:sz w:val="28"/>
                                  <w:szCs w:val="28"/>
                                </w:rPr>
                                <m:t>K</m:t>
                              </m:r>
                            </m:e>
                            <m:sub>
                              <m:r>
                                <w:rPr>
                                  <w:rFonts w:ascii="Cambria Math" w:hAnsi="Cambria Math" w:cs="Times New Roman"/>
                                  <w:sz w:val="28"/>
                                  <w:szCs w:val="28"/>
                                </w:rPr>
                                <m:t>ЦФ</m:t>
                              </m:r>
                            </m:sub>
                          </m:sSub>
                        </m:e>
                      </m:d>
                      <m:r>
                        <w:rPr>
                          <w:rFonts w:ascii="Cambria Math" w:hAnsi="Cambria Math" w:cs="Times New Roman"/>
                          <w:sz w:val="28"/>
                          <w:szCs w:val="28"/>
                        </w:rPr>
                        <m:t>× Кпок</m:t>
                      </m:r>
                    </m:e>
                  </m:nary>
                </m:den>
              </m:f>
            </m:e>
          </m:d>
        </m:oMath>
      </m:oMathPara>
    </w:p>
    <w:p w:rsidR="00AB7D97" w:rsidRPr="008B14B7" w:rsidRDefault="00AB7D97" w:rsidP="00AB7D97">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где:</w:t>
      </w:r>
    </w:p>
    <w:p w:rsidR="00AB7D97" w:rsidRPr="008B14B7" w:rsidRDefault="00AB7D97" w:rsidP="00AB7D97">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С</w:t>
      </w:r>
      <w:r w:rsidRPr="008B14B7">
        <w:rPr>
          <w:rFonts w:ascii="Times New Roman" w:hAnsi="Times New Roman" w:cs="Times New Roman"/>
          <w:sz w:val="28"/>
          <w:szCs w:val="28"/>
          <w:vertAlign w:val="subscript"/>
        </w:rPr>
        <w:t>общ</w:t>
      </w:r>
      <w:r w:rsidRPr="008B14B7">
        <w:rPr>
          <w:rFonts w:ascii="Times New Roman" w:hAnsi="Times New Roman" w:cs="Times New Roman"/>
          <w:sz w:val="28"/>
          <w:szCs w:val="28"/>
        </w:rPr>
        <w:t xml:space="preserve"> - объем бюджетных ассигнований федерального бюджета на текущий финансовый год для предоставления субсидий из федерального бюджета, распределяемых на соответствующий год;</w:t>
      </w:r>
    </w:p>
    <w:p w:rsidR="00AB7D97" w:rsidRPr="008B14B7" w:rsidRDefault="00AB7D97" w:rsidP="00AB7D97">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В</w:t>
      </w:r>
      <w:r w:rsidRPr="008B14B7">
        <w:rPr>
          <w:rFonts w:ascii="Times New Roman" w:hAnsi="Times New Roman" w:cs="Times New Roman"/>
          <w:sz w:val="28"/>
          <w:szCs w:val="28"/>
          <w:vertAlign w:val="subscript"/>
        </w:rPr>
        <w:t>i</w:t>
      </w:r>
      <w:r w:rsidRPr="008B14B7">
        <w:rPr>
          <w:rFonts w:ascii="Times New Roman" w:hAnsi="Times New Roman" w:cs="Times New Roman"/>
          <w:sz w:val="28"/>
          <w:szCs w:val="28"/>
        </w:rPr>
        <w:t xml:space="preserve"> - численность населения, проживающего на территории i-го субъекта Российской Федерации;</w:t>
      </w:r>
    </w:p>
    <w:p w:rsidR="00AB7D97" w:rsidRPr="008B14B7" w:rsidRDefault="00AB7D97" w:rsidP="00AB7D97">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K</w:t>
      </w:r>
      <w:r w:rsidRPr="008B14B7">
        <w:rPr>
          <w:rFonts w:ascii="Times New Roman" w:hAnsi="Times New Roman" w:cs="Times New Roman"/>
          <w:sz w:val="28"/>
          <w:szCs w:val="28"/>
          <w:vertAlign w:val="subscript"/>
        </w:rPr>
        <w:t>баз</w:t>
      </w:r>
      <w:r w:rsidRPr="008B14B7">
        <w:rPr>
          <w:rFonts w:ascii="Times New Roman" w:hAnsi="Times New Roman" w:cs="Times New Roman"/>
          <w:sz w:val="28"/>
          <w:szCs w:val="28"/>
        </w:rPr>
        <w:t xml:space="preserve"> - коэффициент корректировки с учетом базовых индексов: </w:t>
      </w:r>
    </w:p>
    <w:p w:rsidR="00AB7D97" w:rsidRPr="008B14B7" w:rsidRDefault="00AB7D97" w:rsidP="00AB7D97">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индекса, присваиваемого субъекту Российской Федерации в зависимости от количества многоквартирных домов, включенных в региональную программу капитального ремонта общего имущества в многоквартирных домах, утвержденную в установленном жилищным законодательством порядке (К</w:t>
      </w:r>
      <w:r w:rsidRPr="008B14B7">
        <w:rPr>
          <w:rFonts w:ascii="Times New Roman" w:hAnsi="Times New Roman" w:cs="Times New Roman"/>
          <w:sz w:val="28"/>
          <w:szCs w:val="28"/>
          <w:vertAlign w:val="subscript"/>
        </w:rPr>
        <w:t>мкд</w:t>
      </w:r>
      <w:r w:rsidRPr="008B14B7">
        <w:rPr>
          <w:rFonts w:ascii="Times New Roman" w:hAnsi="Times New Roman" w:cs="Times New Roman"/>
          <w:sz w:val="28"/>
          <w:szCs w:val="28"/>
        </w:rPr>
        <w:t xml:space="preserve">), </w:t>
      </w:r>
    </w:p>
    <w:p w:rsidR="00AB7D97" w:rsidRPr="008B14B7" w:rsidRDefault="00AB7D97" w:rsidP="00AB7D97">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индекса, присваиваемого субъекту Российской Федерации в зависимости от численности населения в населенных пунктах, включенных в перечень исторических поселений федерального значения, расположенных на территории соответствующего субъекта Российской Федерации, по данным Федеральной службы государственной статистики (К</w:t>
      </w:r>
      <w:r w:rsidRPr="008B14B7">
        <w:rPr>
          <w:rFonts w:ascii="Times New Roman" w:hAnsi="Times New Roman" w:cs="Times New Roman"/>
          <w:sz w:val="28"/>
          <w:szCs w:val="28"/>
          <w:vertAlign w:val="subscript"/>
        </w:rPr>
        <w:t>ип</w:t>
      </w:r>
      <w:r w:rsidRPr="008B14B7">
        <w:rPr>
          <w:rFonts w:ascii="Times New Roman" w:hAnsi="Times New Roman" w:cs="Times New Roman"/>
          <w:sz w:val="28"/>
          <w:szCs w:val="28"/>
        </w:rPr>
        <w:t xml:space="preserve">), </w:t>
      </w:r>
    </w:p>
    <w:p w:rsidR="00AB7D97" w:rsidRPr="008B14B7" w:rsidRDefault="00AB7D97" w:rsidP="00AB7D97">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индекса, присваиваемого субъекту Российской Федерации в зависимости от численности населения в монопрофильных муниципальных образованиях, расположенных на территории соответствующего субъекта Российской Федерации, по данным Федеральной службы государственной статистики (К</w:t>
      </w:r>
      <w:r w:rsidRPr="008B14B7">
        <w:rPr>
          <w:rFonts w:ascii="Times New Roman" w:hAnsi="Times New Roman" w:cs="Times New Roman"/>
          <w:sz w:val="28"/>
          <w:szCs w:val="28"/>
          <w:vertAlign w:val="subscript"/>
        </w:rPr>
        <w:t>мг</w:t>
      </w:r>
      <w:r w:rsidRPr="008B14B7">
        <w:rPr>
          <w:rFonts w:ascii="Times New Roman" w:hAnsi="Times New Roman" w:cs="Times New Roman"/>
          <w:sz w:val="28"/>
          <w:szCs w:val="28"/>
        </w:rPr>
        <w:t>);</w:t>
      </w:r>
    </w:p>
    <w:p w:rsidR="00AB7D97" w:rsidRDefault="00AB7D97" w:rsidP="00AB7D97">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индекс, присваиваемый субъекту Российской Федерации в зависимости от численности населения в малых городах, расположенных на территории соответствующего субъекта Российской Федерации, по данным Федеральной службы государственной статистики (К</w:t>
      </w:r>
      <w:r w:rsidRPr="008B14B7">
        <w:rPr>
          <w:rFonts w:ascii="Times New Roman" w:hAnsi="Times New Roman" w:cs="Times New Roman"/>
          <w:sz w:val="28"/>
          <w:szCs w:val="28"/>
          <w:vertAlign w:val="subscript"/>
        </w:rPr>
        <w:t>мал</w:t>
      </w:r>
      <w:r w:rsidRPr="008B14B7">
        <w:rPr>
          <w:rFonts w:ascii="Times New Roman" w:hAnsi="Times New Roman" w:cs="Times New Roman"/>
          <w:sz w:val="28"/>
          <w:szCs w:val="28"/>
        </w:rPr>
        <w:t>).</w:t>
      </w:r>
    </w:p>
    <w:p w:rsidR="00AB7D97" w:rsidRPr="008B14B7" w:rsidRDefault="00AB7D97" w:rsidP="00AB7D97">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Y</w:t>
      </w:r>
      <w:r w:rsidRPr="008B14B7">
        <w:rPr>
          <w:rFonts w:ascii="Times New Roman" w:hAnsi="Times New Roman" w:cs="Times New Roman"/>
          <w:sz w:val="28"/>
          <w:szCs w:val="28"/>
          <w:vertAlign w:val="subscript"/>
        </w:rPr>
        <w:t>i</w:t>
      </w:r>
      <w:r w:rsidRPr="008B14B7">
        <w:rPr>
          <w:rFonts w:ascii="Times New Roman" w:hAnsi="Times New Roman" w:cs="Times New Roman"/>
          <w:sz w:val="28"/>
          <w:szCs w:val="28"/>
        </w:rPr>
        <w:t xml:space="preserve"> - предельный уровень софинансирования расходного обязательства субъекта Российской Федерации из федерального бюджета в соответствии с Правилами формирования, предоставления и распределения субсидий.</w:t>
      </w:r>
    </w:p>
    <w:p w:rsidR="00AB7D97" w:rsidRPr="008B14B7" w:rsidRDefault="00AB7D97" w:rsidP="00AB7D97">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K</w:t>
      </w:r>
      <w:r w:rsidRPr="008B14B7">
        <w:rPr>
          <w:rFonts w:ascii="Times New Roman" w:hAnsi="Times New Roman" w:cs="Times New Roman"/>
          <w:sz w:val="28"/>
          <w:szCs w:val="28"/>
          <w:vertAlign w:val="subscript"/>
        </w:rPr>
        <w:t>ФКГС</w:t>
      </w:r>
      <w:r w:rsidRPr="008B14B7">
        <w:rPr>
          <w:rFonts w:ascii="Times New Roman" w:hAnsi="Times New Roman" w:cs="Times New Roman"/>
          <w:sz w:val="28"/>
          <w:szCs w:val="28"/>
        </w:rPr>
        <w:t xml:space="preserve"> - индекс, присваиваемый субъекту Российской Федерации в зависимости от </w:t>
      </w:r>
      <w:r w:rsidR="00023E75" w:rsidRPr="008B14B7">
        <w:rPr>
          <w:rFonts w:ascii="Times New Roman" w:hAnsi="Times New Roman" w:cs="Times New Roman"/>
          <w:sz w:val="28"/>
          <w:szCs w:val="28"/>
        </w:rPr>
        <w:t>индекса</w:t>
      </w:r>
      <w:r w:rsidRPr="008B14B7">
        <w:rPr>
          <w:rFonts w:ascii="Times New Roman" w:hAnsi="Times New Roman" w:cs="Times New Roman"/>
          <w:sz w:val="28"/>
          <w:szCs w:val="28"/>
        </w:rPr>
        <w:t xml:space="preserve">, занимаемого субъектом Российской Федерации исходя из значения Индекса качества городской среды (далее – </w:t>
      </w:r>
      <w:r w:rsidR="00023E75" w:rsidRPr="008B14B7">
        <w:rPr>
          <w:rFonts w:ascii="Times New Roman" w:hAnsi="Times New Roman" w:cs="Times New Roman"/>
          <w:sz w:val="28"/>
          <w:szCs w:val="28"/>
        </w:rPr>
        <w:t>индекс</w:t>
      </w:r>
      <w:r w:rsidRPr="008B14B7">
        <w:rPr>
          <w:rFonts w:ascii="Times New Roman" w:hAnsi="Times New Roman" w:cs="Times New Roman"/>
          <w:sz w:val="28"/>
          <w:szCs w:val="28"/>
        </w:rPr>
        <w:t xml:space="preserve">), рассчитанного для субъекта Российской Федерации в соответствии с методикой, утвержденной </w:t>
      </w:r>
      <w:r w:rsidR="006F1F35">
        <w:rPr>
          <w:rFonts w:ascii="Times New Roman" w:hAnsi="Times New Roman" w:cs="Times New Roman"/>
          <w:sz w:val="28"/>
          <w:szCs w:val="28"/>
        </w:rPr>
        <w:t>Правительств</w:t>
      </w:r>
      <w:r w:rsidR="00AB75E6">
        <w:rPr>
          <w:rFonts w:ascii="Times New Roman" w:hAnsi="Times New Roman" w:cs="Times New Roman"/>
          <w:sz w:val="28"/>
          <w:szCs w:val="28"/>
        </w:rPr>
        <w:t>ом</w:t>
      </w:r>
      <w:r w:rsidRPr="008B14B7">
        <w:rPr>
          <w:rFonts w:ascii="Times New Roman" w:hAnsi="Times New Roman" w:cs="Times New Roman"/>
          <w:sz w:val="28"/>
          <w:szCs w:val="28"/>
        </w:rPr>
        <w:t xml:space="preserve"> Российской Федерации.</w:t>
      </w:r>
    </w:p>
    <w:p w:rsidR="00AB7D97" w:rsidRPr="008B14B7" w:rsidRDefault="00AB7D97" w:rsidP="00AB7D97">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K</w:t>
      </w:r>
      <w:r w:rsidR="00F42702" w:rsidRPr="008B14B7">
        <w:rPr>
          <w:rFonts w:ascii="Times New Roman" w:hAnsi="Times New Roman" w:cs="Times New Roman"/>
          <w:sz w:val="28"/>
          <w:szCs w:val="28"/>
          <w:vertAlign w:val="subscript"/>
        </w:rPr>
        <w:t>ЦФ</w:t>
      </w:r>
      <w:r w:rsidRPr="008B14B7">
        <w:rPr>
          <w:rFonts w:ascii="Times New Roman" w:hAnsi="Times New Roman" w:cs="Times New Roman"/>
          <w:sz w:val="28"/>
          <w:szCs w:val="28"/>
        </w:rPr>
        <w:t xml:space="preserve"> - </w:t>
      </w:r>
      <w:r w:rsidR="00942D63" w:rsidRPr="008B14B7">
        <w:rPr>
          <w:rFonts w:ascii="Times New Roman" w:hAnsi="Times New Roman" w:cs="Times New Roman"/>
          <w:sz w:val="28"/>
          <w:szCs w:val="28"/>
        </w:rPr>
        <w:t xml:space="preserve">индекс, присваиваемый субъекту Российской Федерации в зависимости от количества и степени реализации мероприятий по направлению </w:t>
      </w:r>
      <w:r w:rsidR="00597231" w:rsidRPr="008B14B7">
        <w:rPr>
          <w:rFonts w:ascii="Times New Roman" w:hAnsi="Times New Roman" w:cs="Times New Roman"/>
          <w:sz w:val="28"/>
          <w:szCs w:val="28"/>
        </w:rPr>
        <w:t>цифровизации отрасли городского хозяйства,</w:t>
      </w:r>
      <w:r w:rsidR="00AB75E6">
        <w:rPr>
          <w:rFonts w:ascii="Times New Roman" w:hAnsi="Times New Roman" w:cs="Times New Roman"/>
          <w:sz w:val="28"/>
          <w:szCs w:val="28"/>
        </w:rPr>
        <w:t xml:space="preserve"> </w:t>
      </w:r>
      <w:r w:rsidRPr="008B14B7">
        <w:rPr>
          <w:rFonts w:ascii="Times New Roman" w:hAnsi="Times New Roman" w:cs="Times New Roman"/>
          <w:sz w:val="28"/>
          <w:szCs w:val="28"/>
        </w:rPr>
        <w:t>в соответствии с перечнем таких мероприятий и методикой оценки, утвержденными Министерством строительства и жилищно-коммунального хозяйства Российской Федерации.</w:t>
      </w:r>
    </w:p>
    <w:p w:rsidR="00AB7D97" w:rsidRPr="008B14B7" w:rsidRDefault="00453271" w:rsidP="00AB7D97">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w:t>
      </w:r>
      <w:r w:rsidR="00942D63" w:rsidRPr="008B14B7">
        <w:rPr>
          <w:rFonts w:ascii="Times New Roman" w:hAnsi="Times New Roman" w:cs="Times New Roman"/>
          <w:sz w:val="28"/>
          <w:szCs w:val="28"/>
          <w:vertAlign w:val="subscript"/>
        </w:rPr>
        <w:t>ПОК</w:t>
      </w:r>
      <w:r w:rsidRPr="008B14B7">
        <w:rPr>
          <w:rFonts w:ascii="Times New Roman" w:hAnsi="Times New Roman" w:cs="Times New Roman"/>
          <w:sz w:val="28"/>
          <w:szCs w:val="28"/>
          <w:vertAlign w:val="subscript"/>
        </w:rPr>
        <w:t xml:space="preserve"> </w:t>
      </w:r>
      <w:r w:rsidRPr="008B14B7">
        <w:rPr>
          <w:rFonts w:ascii="Times New Roman" w:hAnsi="Times New Roman" w:cs="Times New Roman"/>
          <w:sz w:val="28"/>
          <w:szCs w:val="28"/>
        </w:rPr>
        <w:t xml:space="preserve">- коэффициент сокращения городов с неблагоприятной городской средой, установленный для субъекта Российской Федерации </w:t>
      </w:r>
      <w:r w:rsidR="008C034C">
        <w:rPr>
          <w:rFonts w:ascii="Times New Roman" w:hAnsi="Times New Roman" w:cs="Times New Roman"/>
          <w:sz w:val="28"/>
          <w:szCs w:val="28"/>
        </w:rPr>
        <w:t>паспортом Федерального проекта</w:t>
      </w:r>
      <w:r w:rsidRPr="008B14B7">
        <w:rPr>
          <w:rFonts w:ascii="Times New Roman" w:hAnsi="Times New Roman" w:cs="Times New Roman"/>
          <w:sz w:val="28"/>
          <w:szCs w:val="28"/>
        </w:rPr>
        <w:t>.</w:t>
      </w:r>
    </w:p>
    <w:p w:rsidR="000248FF" w:rsidRPr="008B14B7" w:rsidRDefault="000248FF" w:rsidP="004627BB">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При недостижении значения размер субсидии, предоставляемой субъекту Российской Федерации сокращается. В случае появления нераспределенных остатков субсидий (из-за снижения объема субсидии отдельным субъектам Российской Федерации), этот остаток перераспределяется между субъектами Российской Федерации, обеспечившими достижение показателя</w:t>
      </w:r>
      <w:r w:rsidR="00D03F4C" w:rsidRPr="008B14B7">
        <w:rPr>
          <w:rFonts w:ascii="Times New Roman" w:hAnsi="Times New Roman" w:cs="Times New Roman"/>
          <w:sz w:val="28"/>
          <w:szCs w:val="28"/>
        </w:rPr>
        <w:t>.</w:t>
      </w:r>
    </w:p>
    <w:p w:rsidR="00023E75" w:rsidRPr="008B14B7" w:rsidRDefault="00023E75" w:rsidP="004627BB">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При реализации субъектом Российской Федерации мероприятий по направлению цифровизации отрасли городского хозяйства, в соответствии с перечнем таких мероприятий и методикой оценки, утвержденными Министерством строительства и жилищно-коммунального хозяйства Российской Федерации</w:t>
      </w:r>
      <w:r w:rsidR="000263FB" w:rsidRPr="008B14B7">
        <w:rPr>
          <w:rFonts w:ascii="Times New Roman" w:hAnsi="Times New Roman" w:cs="Times New Roman"/>
          <w:sz w:val="28"/>
          <w:szCs w:val="28"/>
        </w:rPr>
        <w:t>, размер субсидии, предоставляемой субъекту Российской Федерации увеличивается.</w:t>
      </w:r>
    </w:p>
    <w:p w:rsidR="00BB0F0D" w:rsidRPr="008B14B7" w:rsidRDefault="00BB0F0D">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В случае отказа субъектом Российской Федерации от получения субсидии из федерального бюджета</w:t>
      </w:r>
      <w:r w:rsidR="000248FF" w:rsidRPr="008B14B7">
        <w:rPr>
          <w:rFonts w:ascii="Times New Roman" w:hAnsi="Times New Roman" w:cs="Times New Roman"/>
          <w:sz w:val="28"/>
          <w:szCs w:val="28"/>
        </w:rPr>
        <w:t>,</w:t>
      </w:r>
      <w:r w:rsidRPr="008B14B7">
        <w:rPr>
          <w:rFonts w:ascii="Times New Roman" w:hAnsi="Times New Roman" w:cs="Times New Roman"/>
          <w:sz w:val="28"/>
          <w:szCs w:val="28"/>
        </w:rPr>
        <w:t xml:space="preserve"> средства субсидии </w:t>
      </w:r>
      <w:r w:rsidR="000248FF" w:rsidRPr="008B14B7">
        <w:rPr>
          <w:rFonts w:ascii="Times New Roman" w:hAnsi="Times New Roman" w:cs="Times New Roman"/>
          <w:sz w:val="28"/>
          <w:szCs w:val="28"/>
        </w:rPr>
        <w:t>подлежат перераспределению</w:t>
      </w:r>
      <w:r w:rsidRPr="008B14B7">
        <w:rPr>
          <w:rFonts w:ascii="Times New Roman" w:hAnsi="Times New Roman" w:cs="Times New Roman"/>
          <w:sz w:val="28"/>
          <w:szCs w:val="28"/>
        </w:rPr>
        <w:t xml:space="preserve"> между остальными субъектами Российской Федерации, в первоочередном порядке между субъектами</w:t>
      </w:r>
      <w:r w:rsidR="00A11031" w:rsidRPr="008B14B7">
        <w:rPr>
          <w:rFonts w:ascii="Times New Roman" w:hAnsi="Times New Roman" w:cs="Times New Roman"/>
          <w:sz w:val="28"/>
          <w:szCs w:val="28"/>
        </w:rPr>
        <w:t xml:space="preserve"> Российской Федерации, входящими в состав </w:t>
      </w:r>
      <w:r w:rsidR="00393E2D">
        <w:rPr>
          <w:rFonts w:ascii="Times New Roman" w:hAnsi="Times New Roman" w:cs="Times New Roman"/>
          <w:sz w:val="28"/>
          <w:szCs w:val="28"/>
        </w:rPr>
        <w:t>ДФО</w:t>
      </w:r>
      <w:r w:rsidRPr="008B14B7">
        <w:rPr>
          <w:rFonts w:ascii="Times New Roman" w:hAnsi="Times New Roman" w:cs="Times New Roman"/>
          <w:sz w:val="28"/>
          <w:szCs w:val="28"/>
        </w:rPr>
        <w:t xml:space="preserve">.  </w:t>
      </w:r>
    </w:p>
    <w:p w:rsidR="00E97F7E" w:rsidRPr="008B14B7" w:rsidRDefault="00614240" w:rsidP="00E97F7E">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12</w:t>
      </w:r>
      <w:r w:rsidR="00BC37D8" w:rsidRPr="008B14B7">
        <w:rPr>
          <w:rFonts w:ascii="Times New Roman" w:hAnsi="Times New Roman" w:cs="Times New Roman"/>
          <w:sz w:val="28"/>
          <w:szCs w:val="28"/>
        </w:rPr>
        <w:t>.</w:t>
      </w:r>
      <w:r w:rsidR="00323FB1">
        <w:rPr>
          <w:rFonts w:ascii="Times New Roman" w:hAnsi="Times New Roman" w:cs="Times New Roman"/>
          <w:sz w:val="28"/>
          <w:szCs w:val="28"/>
        </w:rPr>
        <w:t xml:space="preserve">1. </w:t>
      </w:r>
      <w:r w:rsidR="00E97F7E" w:rsidRPr="008B14B7">
        <w:rPr>
          <w:rFonts w:ascii="Times New Roman" w:hAnsi="Times New Roman" w:cs="Times New Roman"/>
          <w:sz w:val="28"/>
          <w:szCs w:val="28"/>
        </w:rPr>
        <w:t>Коэффициент корректировки (К</w:t>
      </w:r>
      <w:r w:rsidR="00E97F7E" w:rsidRPr="008B14B7">
        <w:rPr>
          <w:rFonts w:ascii="Times New Roman" w:hAnsi="Times New Roman" w:cs="Times New Roman"/>
          <w:sz w:val="28"/>
          <w:szCs w:val="28"/>
          <w:vertAlign w:val="subscript"/>
        </w:rPr>
        <w:t>баз</w:t>
      </w:r>
      <w:r w:rsidR="00E97F7E" w:rsidRPr="008B14B7">
        <w:rPr>
          <w:rFonts w:ascii="Times New Roman" w:hAnsi="Times New Roman" w:cs="Times New Roman"/>
          <w:sz w:val="28"/>
          <w:szCs w:val="28"/>
        </w:rPr>
        <w:t>) рассчитывается по формуле:</w:t>
      </w:r>
    </w:p>
    <w:p w:rsidR="00E97F7E" w:rsidRPr="008B14B7" w:rsidRDefault="00E97F7E" w:rsidP="00E97F7E">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K</w:t>
      </w:r>
      <w:r w:rsidRPr="008B14B7">
        <w:rPr>
          <w:rFonts w:ascii="Times New Roman" w:hAnsi="Times New Roman" w:cs="Times New Roman"/>
          <w:sz w:val="28"/>
          <w:szCs w:val="28"/>
          <w:vertAlign w:val="subscript"/>
        </w:rPr>
        <w:t>баз</w:t>
      </w:r>
      <w:r w:rsidRPr="008B14B7">
        <w:rPr>
          <w:rFonts w:ascii="Times New Roman" w:hAnsi="Times New Roman" w:cs="Times New Roman"/>
          <w:sz w:val="28"/>
          <w:szCs w:val="28"/>
        </w:rPr>
        <w:t xml:space="preserve"> = К</w:t>
      </w:r>
      <w:r w:rsidRPr="008B14B7">
        <w:rPr>
          <w:rFonts w:ascii="Times New Roman" w:hAnsi="Times New Roman" w:cs="Times New Roman"/>
          <w:sz w:val="28"/>
          <w:szCs w:val="28"/>
          <w:vertAlign w:val="subscript"/>
        </w:rPr>
        <w:t>мкд</w:t>
      </w:r>
      <w:r w:rsidRPr="008B14B7">
        <w:rPr>
          <w:rFonts w:ascii="Times New Roman" w:hAnsi="Times New Roman" w:cs="Times New Roman"/>
          <w:sz w:val="28"/>
          <w:szCs w:val="28"/>
        </w:rPr>
        <w:t xml:space="preserve"> x К</w:t>
      </w:r>
      <w:r w:rsidRPr="008B14B7">
        <w:rPr>
          <w:rFonts w:ascii="Times New Roman" w:hAnsi="Times New Roman" w:cs="Times New Roman"/>
          <w:sz w:val="28"/>
          <w:szCs w:val="28"/>
          <w:vertAlign w:val="subscript"/>
        </w:rPr>
        <w:t>ип</w:t>
      </w:r>
      <w:r w:rsidRPr="008B14B7">
        <w:rPr>
          <w:rFonts w:ascii="Times New Roman" w:hAnsi="Times New Roman" w:cs="Times New Roman"/>
          <w:sz w:val="28"/>
          <w:szCs w:val="28"/>
        </w:rPr>
        <w:t xml:space="preserve"> x К</w:t>
      </w:r>
      <w:r w:rsidRPr="008B14B7">
        <w:rPr>
          <w:rFonts w:ascii="Times New Roman" w:hAnsi="Times New Roman" w:cs="Times New Roman"/>
          <w:sz w:val="28"/>
          <w:szCs w:val="28"/>
          <w:vertAlign w:val="subscript"/>
        </w:rPr>
        <w:t>мг</w:t>
      </w:r>
      <w:r w:rsidRPr="008B14B7">
        <w:rPr>
          <w:rFonts w:ascii="Times New Roman" w:hAnsi="Times New Roman" w:cs="Times New Roman"/>
          <w:sz w:val="28"/>
          <w:szCs w:val="28"/>
        </w:rPr>
        <w:t xml:space="preserve"> x К</w:t>
      </w:r>
      <w:r w:rsidRPr="008B14B7">
        <w:rPr>
          <w:rFonts w:ascii="Times New Roman" w:hAnsi="Times New Roman" w:cs="Times New Roman"/>
          <w:sz w:val="28"/>
          <w:szCs w:val="28"/>
          <w:vertAlign w:val="subscript"/>
        </w:rPr>
        <w:t xml:space="preserve">мал </w:t>
      </w:r>
      <w:r w:rsidRPr="008B14B7">
        <w:rPr>
          <w:rFonts w:ascii="Times New Roman" w:hAnsi="Times New Roman" w:cs="Times New Roman"/>
          <w:sz w:val="28"/>
          <w:szCs w:val="28"/>
        </w:rPr>
        <w:t>,</w:t>
      </w:r>
    </w:p>
    <w:p w:rsidR="00E97F7E" w:rsidRPr="008B14B7" w:rsidRDefault="00E97F7E" w:rsidP="00E97F7E">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Для определения К</w:t>
      </w:r>
      <w:r w:rsidRPr="008B14B7">
        <w:rPr>
          <w:rFonts w:ascii="Times New Roman" w:hAnsi="Times New Roman" w:cs="Times New Roman"/>
          <w:sz w:val="28"/>
          <w:szCs w:val="28"/>
          <w:vertAlign w:val="subscript"/>
        </w:rPr>
        <w:t>мкд</w:t>
      </w:r>
      <w:r w:rsidRPr="008B14B7">
        <w:rPr>
          <w:rFonts w:ascii="Times New Roman" w:hAnsi="Times New Roman" w:cs="Times New Roman"/>
          <w:sz w:val="28"/>
          <w:szCs w:val="28"/>
        </w:rPr>
        <w:t xml:space="preserve"> применяется следующая оценка:</w:t>
      </w:r>
    </w:p>
    <w:p w:rsidR="00E97F7E" w:rsidRPr="008B14B7" w:rsidRDefault="00E97F7E" w:rsidP="00E97F7E">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w:t>
      </w:r>
      <w:r w:rsidRPr="008B14B7">
        <w:rPr>
          <w:rFonts w:ascii="Times New Roman" w:hAnsi="Times New Roman" w:cs="Times New Roman"/>
          <w:sz w:val="28"/>
          <w:szCs w:val="28"/>
          <w:vertAlign w:val="subscript"/>
        </w:rPr>
        <w:t>мкд</w:t>
      </w:r>
      <w:r w:rsidRPr="008B14B7">
        <w:rPr>
          <w:rFonts w:ascii="Times New Roman" w:hAnsi="Times New Roman" w:cs="Times New Roman"/>
          <w:sz w:val="28"/>
          <w:szCs w:val="28"/>
        </w:rPr>
        <w:t xml:space="preserve"> = 1 - в случае, если количество многоквартирных домов, включенных в региональную программу капитального ремонта общего имущества в многоквартирных домах, меньше среднего количества многоквартирных домов, включенных во все региональные программы капитального ремонта общего имущества в многоквартирных домах;</w:t>
      </w:r>
    </w:p>
    <w:p w:rsidR="00E97F7E" w:rsidRPr="008B14B7" w:rsidRDefault="00E97F7E" w:rsidP="00E97F7E">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w:t>
      </w:r>
      <w:r w:rsidRPr="008B14B7">
        <w:rPr>
          <w:rFonts w:ascii="Times New Roman" w:hAnsi="Times New Roman" w:cs="Times New Roman"/>
          <w:sz w:val="28"/>
          <w:szCs w:val="28"/>
          <w:vertAlign w:val="subscript"/>
        </w:rPr>
        <w:t>мкд</w:t>
      </w:r>
      <w:r w:rsidRPr="008B14B7">
        <w:rPr>
          <w:rFonts w:ascii="Times New Roman" w:hAnsi="Times New Roman" w:cs="Times New Roman"/>
          <w:sz w:val="28"/>
          <w:szCs w:val="28"/>
        </w:rPr>
        <w:t xml:space="preserve"> = 1,05 - в случае, если количество многоквартирных домов, включенных в региональную программу капитального ремонта общего имущества в многоквартирных домах, находится в диапазоне от одного до двух средних значений количества многоквартирных домов, включенных во все региональные программы капитального ремонта общего имущества в многоквартирных домах;</w:t>
      </w:r>
    </w:p>
    <w:p w:rsidR="00E97F7E" w:rsidRPr="008B14B7" w:rsidRDefault="00E97F7E" w:rsidP="00E97F7E">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w:t>
      </w:r>
      <w:r w:rsidRPr="008B14B7">
        <w:rPr>
          <w:rFonts w:ascii="Times New Roman" w:hAnsi="Times New Roman" w:cs="Times New Roman"/>
          <w:sz w:val="28"/>
          <w:szCs w:val="28"/>
          <w:vertAlign w:val="subscript"/>
        </w:rPr>
        <w:t>мкд</w:t>
      </w:r>
      <w:r w:rsidRPr="008B14B7">
        <w:rPr>
          <w:rFonts w:ascii="Times New Roman" w:hAnsi="Times New Roman" w:cs="Times New Roman"/>
          <w:sz w:val="28"/>
          <w:szCs w:val="28"/>
        </w:rPr>
        <w:t xml:space="preserve"> = 1,1 - в случае, если количество многоквартирных домов, включенных в региональную программу капитального ремонта общего имущества в многоквартирных домах, находится в диапазоне от двух до трех средних значений количества многоквартирных домов, включенных во все региональные программы капитального ремонта общего имущества в многоквартирных домах;</w:t>
      </w:r>
    </w:p>
    <w:p w:rsidR="00E97F7E" w:rsidRPr="008B14B7" w:rsidRDefault="00E97F7E" w:rsidP="00E97F7E">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w:t>
      </w:r>
      <w:r w:rsidRPr="008B14B7">
        <w:rPr>
          <w:rFonts w:ascii="Times New Roman" w:hAnsi="Times New Roman" w:cs="Times New Roman"/>
          <w:sz w:val="28"/>
          <w:szCs w:val="28"/>
          <w:vertAlign w:val="subscript"/>
        </w:rPr>
        <w:t>мкд</w:t>
      </w:r>
      <w:r w:rsidRPr="008B14B7">
        <w:rPr>
          <w:rFonts w:ascii="Times New Roman" w:hAnsi="Times New Roman" w:cs="Times New Roman"/>
          <w:sz w:val="28"/>
          <w:szCs w:val="28"/>
        </w:rPr>
        <w:t xml:space="preserve"> = 1,15 - в случае, если количество многоквартирных домов, включенных в региональную программу капитального ремонта общего имущества в многоквартирных домах, находится в диапазоне от трех до четырех средних значений количества многоквартирных домов, включенных во все региональные программы капитального ремонта общего имущества в многоквартирных домах;</w:t>
      </w:r>
    </w:p>
    <w:p w:rsidR="00E97F7E" w:rsidRPr="008B14B7" w:rsidRDefault="00E97F7E" w:rsidP="00E97F7E">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w:t>
      </w:r>
      <w:r w:rsidRPr="008B14B7">
        <w:rPr>
          <w:rFonts w:ascii="Times New Roman" w:hAnsi="Times New Roman" w:cs="Times New Roman"/>
          <w:sz w:val="28"/>
          <w:szCs w:val="28"/>
          <w:vertAlign w:val="subscript"/>
        </w:rPr>
        <w:t>мкд</w:t>
      </w:r>
      <w:r w:rsidRPr="008B14B7">
        <w:rPr>
          <w:rFonts w:ascii="Times New Roman" w:hAnsi="Times New Roman" w:cs="Times New Roman"/>
          <w:sz w:val="28"/>
          <w:szCs w:val="28"/>
        </w:rPr>
        <w:t xml:space="preserve"> = 1,2 - в случае, если количество многоквартирных домов, включенных в региональную программу капитального ремонта общего имущества в многоквартирных домах, находится в диапазоне от четырех до пяти средних значений количества многоквартирных домов, включенных во все региональные программы капитального ремонта общего имущества в многоквартирных домах;</w:t>
      </w:r>
    </w:p>
    <w:p w:rsidR="00E97F7E" w:rsidRPr="008B14B7" w:rsidRDefault="00E97F7E" w:rsidP="00E97F7E">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w:t>
      </w:r>
      <w:r w:rsidRPr="008B14B7">
        <w:rPr>
          <w:rFonts w:ascii="Times New Roman" w:hAnsi="Times New Roman" w:cs="Times New Roman"/>
          <w:sz w:val="28"/>
          <w:szCs w:val="28"/>
          <w:vertAlign w:val="subscript"/>
        </w:rPr>
        <w:t>мкд</w:t>
      </w:r>
      <w:r w:rsidRPr="008B14B7">
        <w:rPr>
          <w:rFonts w:ascii="Times New Roman" w:hAnsi="Times New Roman" w:cs="Times New Roman"/>
          <w:sz w:val="28"/>
          <w:szCs w:val="28"/>
        </w:rPr>
        <w:t xml:space="preserve"> = 1,25 - в случае, если количество многоквартирных домов, включенных в региональную программу капитального ремонта общего имущества в многоквартирных домах, находится в диапазоне от пяти до шести средних значений количества многоквартирных домов, включенных во все региональные программы капитального ремонта общего имущества в многоквартирных домах;</w:t>
      </w:r>
    </w:p>
    <w:p w:rsidR="00E97F7E" w:rsidRPr="008B14B7" w:rsidRDefault="00E97F7E" w:rsidP="00E97F7E">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Для определения К</w:t>
      </w:r>
      <w:r w:rsidRPr="008B14B7">
        <w:rPr>
          <w:rFonts w:ascii="Times New Roman" w:hAnsi="Times New Roman" w:cs="Times New Roman"/>
          <w:sz w:val="28"/>
          <w:szCs w:val="28"/>
          <w:vertAlign w:val="subscript"/>
        </w:rPr>
        <w:t>ип</w:t>
      </w:r>
      <w:r w:rsidRPr="008B14B7">
        <w:rPr>
          <w:rFonts w:ascii="Times New Roman" w:hAnsi="Times New Roman" w:cs="Times New Roman"/>
          <w:sz w:val="28"/>
          <w:szCs w:val="28"/>
        </w:rPr>
        <w:t xml:space="preserve"> применяется следующая оценка:</w:t>
      </w:r>
    </w:p>
    <w:p w:rsidR="00E97F7E" w:rsidRPr="008B14B7" w:rsidRDefault="00E97F7E" w:rsidP="00E97F7E">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w:t>
      </w:r>
      <w:r w:rsidRPr="008B14B7">
        <w:rPr>
          <w:rFonts w:ascii="Times New Roman" w:hAnsi="Times New Roman" w:cs="Times New Roman"/>
          <w:sz w:val="28"/>
          <w:szCs w:val="28"/>
          <w:vertAlign w:val="subscript"/>
        </w:rPr>
        <w:t>ип</w:t>
      </w:r>
      <w:r w:rsidRPr="008B14B7">
        <w:rPr>
          <w:rFonts w:ascii="Times New Roman" w:hAnsi="Times New Roman" w:cs="Times New Roman"/>
          <w:sz w:val="28"/>
          <w:szCs w:val="28"/>
        </w:rPr>
        <w:t xml:space="preserve"> = 1 - в случае, если количество жителей в исторических поселениях федерального значения, расположенных на территории соответствующего субъекта Российской Федерации, составляет менее 20000 человек;</w:t>
      </w:r>
    </w:p>
    <w:p w:rsidR="00E97F7E" w:rsidRPr="008B14B7" w:rsidRDefault="00E97F7E" w:rsidP="00E97F7E">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в случае, если количество жителей в исторических поселениях федерального значения, расположенных на территории соответствующего субъекта Российской Федерации, составляет более 20000 человек, коэффициент рассчитывается как 1 + 0,1 за каждые следующие 20000 человек.</w:t>
      </w:r>
    </w:p>
    <w:p w:rsidR="00E97F7E" w:rsidRPr="008B14B7" w:rsidRDefault="00E97F7E" w:rsidP="00E97F7E">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Для определения К</w:t>
      </w:r>
      <w:r w:rsidRPr="008B14B7">
        <w:rPr>
          <w:rFonts w:ascii="Times New Roman" w:hAnsi="Times New Roman" w:cs="Times New Roman"/>
          <w:sz w:val="28"/>
          <w:szCs w:val="28"/>
          <w:vertAlign w:val="subscript"/>
        </w:rPr>
        <w:t>мг</w:t>
      </w:r>
      <w:r w:rsidRPr="008B14B7">
        <w:rPr>
          <w:rFonts w:ascii="Times New Roman" w:hAnsi="Times New Roman" w:cs="Times New Roman"/>
          <w:sz w:val="28"/>
          <w:szCs w:val="28"/>
        </w:rPr>
        <w:t xml:space="preserve"> применяется следующая оценка:</w:t>
      </w:r>
    </w:p>
    <w:p w:rsidR="00E97F7E" w:rsidRPr="008B14B7" w:rsidRDefault="00E97F7E" w:rsidP="00E97F7E">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w:t>
      </w:r>
      <w:r w:rsidRPr="008B14B7">
        <w:rPr>
          <w:rFonts w:ascii="Times New Roman" w:hAnsi="Times New Roman" w:cs="Times New Roman"/>
          <w:sz w:val="28"/>
          <w:szCs w:val="28"/>
          <w:vertAlign w:val="subscript"/>
        </w:rPr>
        <w:t>мг</w:t>
      </w:r>
      <w:r w:rsidRPr="008B14B7">
        <w:rPr>
          <w:rFonts w:ascii="Times New Roman" w:hAnsi="Times New Roman" w:cs="Times New Roman"/>
          <w:sz w:val="28"/>
          <w:szCs w:val="28"/>
        </w:rPr>
        <w:t xml:space="preserve"> = 1 - в случае, если количество жителей в монопрофильных муниципальных образованиях, расположенных на территории соответствующего субъекта Российской Федерации, составляет менее 50000 человек;</w:t>
      </w:r>
    </w:p>
    <w:p w:rsidR="00E97F7E" w:rsidRPr="008B14B7" w:rsidRDefault="00E97F7E" w:rsidP="00E97F7E">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в случае, если количество жителей в монопрофильных муниципальных образованиях, расположенных на территории соответствующего субъекта Российской Федерации, составляет более 50000 человек, коэффициент рассчитывается как 1 + 0,1 за каждые следующие 50000 человек.</w:t>
      </w:r>
    </w:p>
    <w:p w:rsidR="00E97F7E" w:rsidRPr="008B14B7" w:rsidRDefault="00E97F7E" w:rsidP="00E97F7E">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Для определения К</w:t>
      </w:r>
      <w:r w:rsidRPr="008B14B7">
        <w:rPr>
          <w:rFonts w:ascii="Times New Roman" w:hAnsi="Times New Roman" w:cs="Times New Roman"/>
          <w:sz w:val="28"/>
          <w:szCs w:val="28"/>
          <w:vertAlign w:val="subscript"/>
        </w:rPr>
        <w:t>мал</w:t>
      </w:r>
      <w:r w:rsidRPr="008B14B7">
        <w:rPr>
          <w:rFonts w:ascii="Times New Roman" w:hAnsi="Times New Roman" w:cs="Times New Roman"/>
          <w:sz w:val="28"/>
          <w:szCs w:val="28"/>
        </w:rPr>
        <w:t xml:space="preserve"> применяется следующая оценка:</w:t>
      </w:r>
    </w:p>
    <w:p w:rsidR="00E97F7E" w:rsidRPr="008B14B7" w:rsidRDefault="00E97F7E" w:rsidP="00E97F7E">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К</w:t>
      </w:r>
      <w:r w:rsidRPr="008B14B7">
        <w:rPr>
          <w:rFonts w:ascii="Times New Roman" w:hAnsi="Times New Roman" w:cs="Times New Roman"/>
          <w:sz w:val="28"/>
          <w:szCs w:val="28"/>
          <w:vertAlign w:val="subscript"/>
        </w:rPr>
        <w:t>мал</w:t>
      </w:r>
      <w:r w:rsidRPr="008B14B7">
        <w:rPr>
          <w:rFonts w:ascii="Times New Roman" w:hAnsi="Times New Roman" w:cs="Times New Roman"/>
          <w:sz w:val="28"/>
          <w:szCs w:val="28"/>
        </w:rPr>
        <w:t xml:space="preserve"> = 1 - в случае, если количество жителей в малых городах, расположенных на территории соответствующего субъекта Российской Федерации, составляет менее 100 000 человек;</w:t>
      </w:r>
    </w:p>
    <w:p w:rsidR="00E97F7E" w:rsidRPr="008B14B7" w:rsidRDefault="00E97F7E" w:rsidP="00E97F7E">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в случае, если количество жителей в малых городах, расположенных на территории соответствующего субъекта Российской Федерации, составляет более 100 000 человек, коэффициент рассчитывается как 1 + 0,1 за каждые следующие 100 000 человек.</w:t>
      </w:r>
    </w:p>
    <w:p w:rsidR="0048330C" w:rsidRPr="008B14B7" w:rsidRDefault="00614240" w:rsidP="0048330C">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12</w:t>
      </w:r>
      <w:r w:rsidR="0048330C" w:rsidRPr="008B14B7">
        <w:rPr>
          <w:rFonts w:ascii="Times New Roman" w:hAnsi="Times New Roman" w:cs="Times New Roman"/>
          <w:sz w:val="28"/>
          <w:szCs w:val="28"/>
        </w:rPr>
        <w:t>.</w:t>
      </w:r>
      <w:r w:rsidR="00323FB1">
        <w:rPr>
          <w:rFonts w:ascii="Times New Roman" w:hAnsi="Times New Roman" w:cs="Times New Roman"/>
          <w:sz w:val="28"/>
          <w:szCs w:val="28"/>
        </w:rPr>
        <w:t>2.</w:t>
      </w:r>
      <w:r w:rsidR="0048330C" w:rsidRPr="008B14B7">
        <w:rPr>
          <w:rFonts w:ascii="Times New Roman" w:hAnsi="Times New Roman" w:cs="Times New Roman"/>
          <w:sz w:val="28"/>
          <w:szCs w:val="28"/>
        </w:rPr>
        <w:t xml:space="preserve"> Для определения K</w:t>
      </w:r>
      <w:r w:rsidR="0048330C" w:rsidRPr="008B14B7">
        <w:rPr>
          <w:rFonts w:ascii="Times New Roman" w:hAnsi="Times New Roman" w:cs="Times New Roman"/>
          <w:sz w:val="28"/>
          <w:szCs w:val="28"/>
          <w:vertAlign w:val="subscript"/>
        </w:rPr>
        <w:t>ФКГС</w:t>
      </w:r>
      <w:r w:rsidR="0048330C" w:rsidRPr="008B14B7">
        <w:rPr>
          <w:rFonts w:ascii="Times New Roman" w:hAnsi="Times New Roman" w:cs="Times New Roman"/>
          <w:sz w:val="28"/>
          <w:szCs w:val="28"/>
        </w:rPr>
        <w:t xml:space="preserve"> применяется следующая оценка:</w:t>
      </w:r>
    </w:p>
    <w:p w:rsidR="0048330C" w:rsidRPr="008B14B7" w:rsidRDefault="0048330C" w:rsidP="0048330C">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K</w:t>
      </w:r>
      <w:r w:rsidRPr="008B14B7">
        <w:rPr>
          <w:rFonts w:ascii="Times New Roman" w:hAnsi="Times New Roman" w:cs="Times New Roman"/>
          <w:sz w:val="28"/>
          <w:szCs w:val="28"/>
          <w:vertAlign w:val="subscript"/>
        </w:rPr>
        <w:t>ФКГС</w:t>
      </w:r>
      <w:r w:rsidRPr="008B14B7">
        <w:rPr>
          <w:rFonts w:ascii="Times New Roman" w:hAnsi="Times New Roman" w:cs="Times New Roman"/>
          <w:sz w:val="28"/>
          <w:szCs w:val="28"/>
        </w:rPr>
        <w:t xml:space="preserve"> = 1,2 - для субъектов Российской Федерации, занимающих 1 – 15 место в рейтинге;</w:t>
      </w:r>
    </w:p>
    <w:p w:rsidR="0048330C" w:rsidRPr="008B14B7" w:rsidRDefault="0048330C" w:rsidP="0048330C">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K</w:t>
      </w:r>
      <w:r w:rsidRPr="008B14B7">
        <w:rPr>
          <w:rFonts w:ascii="Times New Roman" w:hAnsi="Times New Roman" w:cs="Times New Roman"/>
          <w:sz w:val="28"/>
          <w:szCs w:val="28"/>
          <w:vertAlign w:val="subscript"/>
        </w:rPr>
        <w:t>ФКГС</w:t>
      </w:r>
      <w:r w:rsidRPr="008B14B7">
        <w:rPr>
          <w:rFonts w:ascii="Times New Roman" w:hAnsi="Times New Roman" w:cs="Times New Roman"/>
          <w:sz w:val="28"/>
          <w:szCs w:val="28"/>
        </w:rPr>
        <w:t xml:space="preserve"> = 1,1 - для субъектов Российской Федерации, занимающих 16 – 30 место в рейтинге;</w:t>
      </w:r>
    </w:p>
    <w:p w:rsidR="0048330C" w:rsidRPr="008B14B7" w:rsidRDefault="0048330C" w:rsidP="0048330C">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K</w:t>
      </w:r>
      <w:r w:rsidRPr="008B14B7">
        <w:rPr>
          <w:rFonts w:ascii="Times New Roman" w:hAnsi="Times New Roman" w:cs="Times New Roman"/>
          <w:sz w:val="28"/>
          <w:szCs w:val="28"/>
          <w:vertAlign w:val="subscript"/>
        </w:rPr>
        <w:t>ФКГС</w:t>
      </w:r>
      <w:r w:rsidRPr="008B14B7">
        <w:rPr>
          <w:rFonts w:ascii="Times New Roman" w:hAnsi="Times New Roman" w:cs="Times New Roman"/>
          <w:sz w:val="28"/>
          <w:szCs w:val="28"/>
        </w:rPr>
        <w:t xml:space="preserve"> = 1,05 – для субъектов Российской Федерации, занимающих 31 – 45 место в рейтинге;</w:t>
      </w:r>
    </w:p>
    <w:p w:rsidR="0048330C" w:rsidRPr="008B14B7" w:rsidRDefault="0048330C" w:rsidP="0048330C">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K</w:t>
      </w:r>
      <w:r w:rsidRPr="008B14B7">
        <w:rPr>
          <w:rFonts w:ascii="Times New Roman" w:hAnsi="Times New Roman" w:cs="Times New Roman"/>
          <w:sz w:val="28"/>
          <w:szCs w:val="28"/>
          <w:vertAlign w:val="subscript"/>
        </w:rPr>
        <w:t>ФКГС</w:t>
      </w:r>
      <w:r w:rsidRPr="008B14B7">
        <w:rPr>
          <w:rFonts w:ascii="Times New Roman" w:hAnsi="Times New Roman" w:cs="Times New Roman"/>
          <w:sz w:val="28"/>
          <w:szCs w:val="28"/>
        </w:rPr>
        <w:t xml:space="preserve"> = 1 – для субъектов Российской Федерации, занимающих 46 – 60 место в рейтинге;</w:t>
      </w:r>
    </w:p>
    <w:p w:rsidR="0048330C" w:rsidRPr="008B14B7" w:rsidRDefault="0048330C" w:rsidP="0048330C">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K</w:t>
      </w:r>
      <w:r w:rsidRPr="008B14B7">
        <w:rPr>
          <w:rFonts w:ascii="Times New Roman" w:hAnsi="Times New Roman" w:cs="Times New Roman"/>
          <w:sz w:val="28"/>
          <w:szCs w:val="28"/>
          <w:vertAlign w:val="subscript"/>
        </w:rPr>
        <w:t>ФКГС</w:t>
      </w:r>
      <w:r w:rsidRPr="008B14B7">
        <w:rPr>
          <w:rFonts w:ascii="Times New Roman" w:hAnsi="Times New Roman" w:cs="Times New Roman"/>
          <w:sz w:val="28"/>
          <w:szCs w:val="28"/>
        </w:rPr>
        <w:t xml:space="preserve"> = 0,9 – для субъектов Российской Федерации, занимающих 61 – 83 место в рейтинге.</w:t>
      </w:r>
    </w:p>
    <w:p w:rsidR="0048330C" w:rsidRPr="008B14B7" w:rsidRDefault="00614240" w:rsidP="0048330C">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12</w:t>
      </w:r>
      <w:r w:rsidR="0048330C" w:rsidRPr="008B14B7">
        <w:rPr>
          <w:rFonts w:ascii="Times New Roman" w:hAnsi="Times New Roman" w:cs="Times New Roman"/>
          <w:sz w:val="28"/>
          <w:szCs w:val="28"/>
        </w:rPr>
        <w:t>.</w:t>
      </w:r>
      <w:r w:rsidR="00323FB1">
        <w:rPr>
          <w:rFonts w:ascii="Times New Roman" w:hAnsi="Times New Roman" w:cs="Times New Roman"/>
          <w:sz w:val="28"/>
          <w:szCs w:val="28"/>
        </w:rPr>
        <w:t>3.</w:t>
      </w:r>
      <w:r w:rsidR="0048330C" w:rsidRPr="008B14B7">
        <w:rPr>
          <w:rFonts w:ascii="Times New Roman" w:hAnsi="Times New Roman" w:cs="Times New Roman"/>
          <w:sz w:val="28"/>
          <w:szCs w:val="28"/>
        </w:rPr>
        <w:t xml:space="preserve"> Для определения K</w:t>
      </w:r>
      <w:r w:rsidR="002C7A3B" w:rsidRPr="008B14B7">
        <w:rPr>
          <w:rFonts w:ascii="Times New Roman" w:hAnsi="Times New Roman" w:cs="Times New Roman"/>
          <w:sz w:val="28"/>
          <w:szCs w:val="28"/>
          <w:vertAlign w:val="subscript"/>
        </w:rPr>
        <w:t>ЦФ</w:t>
      </w:r>
      <w:r w:rsidR="0048330C" w:rsidRPr="008B14B7">
        <w:rPr>
          <w:rFonts w:ascii="Times New Roman" w:hAnsi="Times New Roman" w:cs="Times New Roman"/>
          <w:sz w:val="28"/>
          <w:szCs w:val="28"/>
        </w:rPr>
        <w:t xml:space="preserve"> применяется следующая оценка:</w:t>
      </w:r>
    </w:p>
    <w:p w:rsidR="0048330C" w:rsidRPr="008B14B7" w:rsidRDefault="0048330C" w:rsidP="002C7A3B">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K</w:t>
      </w:r>
      <w:r w:rsidR="002C7A3B" w:rsidRPr="008B14B7">
        <w:rPr>
          <w:rFonts w:ascii="Times New Roman" w:hAnsi="Times New Roman" w:cs="Times New Roman"/>
          <w:sz w:val="28"/>
          <w:szCs w:val="28"/>
          <w:vertAlign w:val="subscript"/>
        </w:rPr>
        <w:t>ЦФ</w:t>
      </w:r>
      <w:r w:rsidRPr="008B14B7">
        <w:rPr>
          <w:rFonts w:ascii="Times New Roman" w:hAnsi="Times New Roman" w:cs="Times New Roman"/>
          <w:sz w:val="28"/>
          <w:szCs w:val="28"/>
        </w:rPr>
        <w:t xml:space="preserve"> = 1,2 - для субъектов Российской Федерации, выполнивших от 50% до 70% мероприятий, включенных в перечень мероприятий </w:t>
      </w:r>
      <w:r w:rsidR="004F24D7" w:rsidRPr="008B14B7">
        <w:rPr>
          <w:rFonts w:ascii="Times New Roman" w:hAnsi="Times New Roman" w:cs="Times New Roman"/>
          <w:sz w:val="28"/>
          <w:szCs w:val="28"/>
        </w:rPr>
        <w:t>по цифровизации отрасли городского хозяйства,</w:t>
      </w:r>
      <w:r w:rsidR="00023E75" w:rsidRPr="008B14B7">
        <w:rPr>
          <w:rFonts w:ascii="Times New Roman" w:hAnsi="Times New Roman" w:cs="Times New Roman"/>
          <w:sz w:val="28"/>
          <w:szCs w:val="28"/>
        </w:rPr>
        <w:t xml:space="preserve"> </w:t>
      </w:r>
      <w:r w:rsidR="004F24D7" w:rsidRPr="008B14B7">
        <w:rPr>
          <w:rFonts w:ascii="Times New Roman" w:hAnsi="Times New Roman" w:cs="Times New Roman"/>
          <w:sz w:val="28"/>
          <w:szCs w:val="28"/>
        </w:rPr>
        <w:t>в соответствии с перечнем таких мероприятий и методикой оценки, утвержденными Министерством строительства и жилищно-коммунального хозяйства Российской Федерации</w:t>
      </w:r>
      <w:r w:rsidRPr="008B14B7">
        <w:rPr>
          <w:rFonts w:ascii="Times New Roman" w:hAnsi="Times New Roman" w:cs="Times New Roman"/>
          <w:sz w:val="28"/>
          <w:szCs w:val="28"/>
        </w:rPr>
        <w:t>;</w:t>
      </w:r>
    </w:p>
    <w:p w:rsidR="0048330C" w:rsidRPr="008B14B7" w:rsidRDefault="0048330C" w:rsidP="00130E6A">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K</w:t>
      </w:r>
      <w:r w:rsidR="002C7A3B" w:rsidRPr="008B14B7">
        <w:rPr>
          <w:rFonts w:ascii="Times New Roman" w:hAnsi="Times New Roman" w:cs="Times New Roman"/>
          <w:sz w:val="28"/>
          <w:szCs w:val="28"/>
          <w:vertAlign w:val="subscript"/>
        </w:rPr>
        <w:t>ЦФ</w:t>
      </w:r>
      <w:r w:rsidRPr="008B14B7">
        <w:rPr>
          <w:rFonts w:ascii="Times New Roman" w:hAnsi="Times New Roman" w:cs="Times New Roman"/>
          <w:sz w:val="28"/>
          <w:szCs w:val="28"/>
        </w:rPr>
        <w:t xml:space="preserve"> = 1,1 - </w:t>
      </w:r>
      <w:r w:rsidR="00130E6A" w:rsidRPr="008B14B7">
        <w:rPr>
          <w:rFonts w:ascii="Times New Roman" w:hAnsi="Times New Roman" w:cs="Times New Roman"/>
          <w:sz w:val="28"/>
          <w:szCs w:val="28"/>
        </w:rPr>
        <w:t xml:space="preserve">для субъектов Российской Федерации, выполнивших от </w:t>
      </w:r>
      <w:r w:rsidR="00A70444" w:rsidRPr="008B14B7">
        <w:rPr>
          <w:rFonts w:ascii="Times New Roman" w:hAnsi="Times New Roman" w:cs="Times New Roman"/>
          <w:sz w:val="28"/>
          <w:szCs w:val="28"/>
        </w:rPr>
        <w:t>30</w:t>
      </w:r>
      <w:r w:rsidR="00130E6A" w:rsidRPr="008B14B7">
        <w:rPr>
          <w:rFonts w:ascii="Times New Roman" w:hAnsi="Times New Roman" w:cs="Times New Roman"/>
          <w:sz w:val="28"/>
          <w:szCs w:val="28"/>
        </w:rPr>
        <w:t xml:space="preserve">% до </w:t>
      </w:r>
      <w:r w:rsidR="00A70444" w:rsidRPr="008B14B7">
        <w:rPr>
          <w:rFonts w:ascii="Times New Roman" w:hAnsi="Times New Roman" w:cs="Times New Roman"/>
          <w:sz w:val="28"/>
          <w:szCs w:val="28"/>
        </w:rPr>
        <w:t>5</w:t>
      </w:r>
      <w:r w:rsidR="00130E6A" w:rsidRPr="008B14B7">
        <w:rPr>
          <w:rFonts w:ascii="Times New Roman" w:hAnsi="Times New Roman" w:cs="Times New Roman"/>
          <w:sz w:val="28"/>
          <w:szCs w:val="28"/>
        </w:rPr>
        <w:t xml:space="preserve">0% мероприятий, включенных в перечень мероприятий по цифровизации отрасли городского </w:t>
      </w:r>
      <w:r w:rsidR="005A21D4" w:rsidRPr="008B14B7">
        <w:rPr>
          <w:rFonts w:ascii="Times New Roman" w:hAnsi="Times New Roman" w:cs="Times New Roman"/>
          <w:sz w:val="28"/>
          <w:szCs w:val="28"/>
        </w:rPr>
        <w:t>хозяйства, в</w:t>
      </w:r>
      <w:r w:rsidR="00130E6A" w:rsidRPr="008B14B7">
        <w:rPr>
          <w:rFonts w:ascii="Times New Roman" w:hAnsi="Times New Roman" w:cs="Times New Roman"/>
          <w:sz w:val="28"/>
          <w:szCs w:val="28"/>
        </w:rPr>
        <w:t xml:space="preserve"> соответствии с перечнем таких мероприятий и методикой оценки, утвержденными Министерством строительства и жилищно-коммунального хозяйства Российской Федерации;</w:t>
      </w:r>
    </w:p>
    <w:p w:rsidR="0048330C" w:rsidRPr="008B14B7" w:rsidRDefault="0048330C" w:rsidP="00130E6A">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K</w:t>
      </w:r>
      <w:r w:rsidR="002C7A3B" w:rsidRPr="008B14B7">
        <w:rPr>
          <w:rFonts w:ascii="Times New Roman" w:hAnsi="Times New Roman" w:cs="Times New Roman"/>
          <w:sz w:val="28"/>
          <w:szCs w:val="28"/>
          <w:vertAlign w:val="subscript"/>
        </w:rPr>
        <w:t>ЦФ</w:t>
      </w:r>
      <w:r w:rsidRPr="008B14B7">
        <w:rPr>
          <w:rFonts w:ascii="Times New Roman" w:hAnsi="Times New Roman" w:cs="Times New Roman"/>
          <w:sz w:val="28"/>
          <w:szCs w:val="28"/>
        </w:rPr>
        <w:t xml:space="preserve"> = 1,05 – </w:t>
      </w:r>
      <w:r w:rsidR="00130E6A" w:rsidRPr="008B14B7">
        <w:rPr>
          <w:rFonts w:ascii="Times New Roman" w:hAnsi="Times New Roman" w:cs="Times New Roman"/>
          <w:sz w:val="28"/>
          <w:szCs w:val="28"/>
        </w:rPr>
        <w:t xml:space="preserve">для субъектов Российской Федерации, выполнивших от </w:t>
      </w:r>
      <w:r w:rsidR="00A70444" w:rsidRPr="008B14B7">
        <w:rPr>
          <w:rFonts w:ascii="Times New Roman" w:hAnsi="Times New Roman" w:cs="Times New Roman"/>
          <w:sz w:val="28"/>
          <w:szCs w:val="28"/>
        </w:rPr>
        <w:t>1</w:t>
      </w:r>
      <w:r w:rsidR="00130E6A" w:rsidRPr="008B14B7">
        <w:rPr>
          <w:rFonts w:ascii="Times New Roman" w:hAnsi="Times New Roman" w:cs="Times New Roman"/>
          <w:sz w:val="28"/>
          <w:szCs w:val="28"/>
        </w:rPr>
        <w:t xml:space="preserve">0% до </w:t>
      </w:r>
      <w:r w:rsidR="00A70444" w:rsidRPr="008B14B7">
        <w:rPr>
          <w:rFonts w:ascii="Times New Roman" w:hAnsi="Times New Roman" w:cs="Times New Roman"/>
          <w:sz w:val="28"/>
          <w:szCs w:val="28"/>
        </w:rPr>
        <w:t>3</w:t>
      </w:r>
      <w:r w:rsidR="00130E6A" w:rsidRPr="008B14B7">
        <w:rPr>
          <w:rFonts w:ascii="Times New Roman" w:hAnsi="Times New Roman" w:cs="Times New Roman"/>
          <w:sz w:val="28"/>
          <w:szCs w:val="28"/>
        </w:rPr>
        <w:t>0% мероприятий, включенных в перечень мероприятий по цифровизации отрасли городского хозяйства, в соответствии с перечнем таких мероприятий и методикой оценки, утвержденными Министерством строительства и жилищно-коммунального хозяйства Российской Федерации;</w:t>
      </w:r>
    </w:p>
    <w:p w:rsidR="0048330C" w:rsidRPr="008B14B7" w:rsidRDefault="0048330C" w:rsidP="00130E6A">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K</w:t>
      </w:r>
      <w:r w:rsidR="002C7A3B" w:rsidRPr="008B14B7">
        <w:rPr>
          <w:rFonts w:ascii="Times New Roman" w:hAnsi="Times New Roman" w:cs="Times New Roman"/>
          <w:sz w:val="28"/>
          <w:szCs w:val="28"/>
          <w:vertAlign w:val="subscript"/>
        </w:rPr>
        <w:t>ЦФ</w:t>
      </w:r>
      <w:r w:rsidRPr="008B14B7">
        <w:rPr>
          <w:rFonts w:ascii="Times New Roman" w:hAnsi="Times New Roman" w:cs="Times New Roman"/>
          <w:sz w:val="28"/>
          <w:szCs w:val="28"/>
        </w:rPr>
        <w:t xml:space="preserve"> = 1 </w:t>
      </w:r>
      <w:r w:rsidR="00B26CC5" w:rsidRPr="008B14B7">
        <w:rPr>
          <w:rFonts w:ascii="Times New Roman" w:hAnsi="Times New Roman" w:cs="Times New Roman"/>
          <w:sz w:val="28"/>
          <w:szCs w:val="28"/>
        </w:rPr>
        <w:t xml:space="preserve">- </w:t>
      </w:r>
      <w:r w:rsidR="00130E6A" w:rsidRPr="008B14B7">
        <w:rPr>
          <w:rFonts w:ascii="Times New Roman" w:hAnsi="Times New Roman" w:cs="Times New Roman"/>
          <w:sz w:val="28"/>
          <w:szCs w:val="28"/>
        </w:rPr>
        <w:t xml:space="preserve">для субъектов Российской Федерации, выполнивших </w:t>
      </w:r>
      <w:r w:rsidR="00A70444" w:rsidRPr="008B14B7">
        <w:rPr>
          <w:rFonts w:ascii="Times New Roman" w:hAnsi="Times New Roman" w:cs="Times New Roman"/>
          <w:sz w:val="28"/>
          <w:szCs w:val="28"/>
        </w:rPr>
        <w:t>менее 10</w:t>
      </w:r>
      <w:r w:rsidR="00130E6A" w:rsidRPr="008B14B7">
        <w:rPr>
          <w:rFonts w:ascii="Times New Roman" w:hAnsi="Times New Roman" w:cs="Times New Roman"/>
          <w:sz w:val="28"/>
          <w:szCs w:val="28"/>
        </w:rPr>
        <w:t>% мероприятий, включенных в перечень мероприятий по цифровизации отрасли городского хозяйства,</w:t>
      </w:r>
      <w:r w:rsidR="00023E75" w:rsidRPr="008B14B7">
        <w:rPr>
          <w:rFonts w:ascii="Times New Roman" w:hAnsi="Times New Roman" w:cs="Times New Roman"/>
          <w:sz w:val="28"/>
          <w:szCs w:val="28"/>
        </w:rPr>
        <w:t xml:space="preserve"> </w:t>
      </w:r>
      <w:r w:rsidR="00130E6A" w:rsidRPr="008B14B7">
        <w:rPr>
          <w:rFonts w:ascii="Times New Roman" w:hAnsi="Times New Roman" w:cs="Times New Roman"/>
          <w:sz w:val="28"/>
          <w:szCs w:val="28"/>
        </w:rPr>
        <w:t>в соответствии с перечнем таких мероприятий и методикой оценки, утвержденными Министерством строительства и жилищно-коммунального хозяйства Российской Федерации;</w:t>
      </w:r>
    </w:p>
    <w:p w:rsidR="004F24D7" w:rsidRPr="008B14B7" w:rsidRDefault="0048330C" w:rsidP="005B6C0A">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K</w:t>
      </w:r>
      <w:r w:rsidR="002C7A3B" w:rsidRPr="008B14B7">
        <w:rPr>
          <w:rFonts w:ascii="Times New Roman" w:hAnsi="Times New Roman" w:cs="Times New Roman"/>
          <w:sz w:val="28"/>
          <w:szCs w:val="28"/>
          <w:vertAlign w:val="subscript"/>
        </w:rPr>
        <w:t>ЦФ</w:t>
      </w:r>
      <w:r w:rsidRPr="008B14B7">
        <w:rPr>
          <w:rFonts w:ascii="Times New Roman" w:hAnsi="Times New Roman" w:cs="Times New Roman"/>
          <w:sz w:val="28"/>
          <w:szCs w:val="28"/>
        </w:rPr>
        <w:t xml:space="preserve"> = 0,9 – </w:t>
      </w:r>
      <w:r w:rsidR="005B6C0A" w:rsidRPr="008B14B7">
        <w:rPr>
          <w:rFonts w:ascii="Times New Roman" w:hAnsi="Times New Roman" w:cs="Times New Roman"/>
          <w:sz w:val="28"/>
          <w:szCs w:val="28"/>
        </w:rPr>
        <w:t xml:space="preserve">для субъектов Российской Федерации, </w:t>
      </w:r>
      <w:r w:rsidR="00A70444" w:rsidRPr="008B14B7">
        <w:rPr>
          <w:rFonts w:ascii="Times New Roman" w:hAnsi="Times New Roman" w:cs="Times New Roman"/>
          <w:sz w:val="28"/>
          <w:szCs w:val="28"/>
        </w:rPr>
        <w:t xml:space="preserve">не </w:t>
      </w:r>
      <w:r w:rsidR="005B6C0A" w:rsidRPr="008B14B7">
        <w:rPr>
          <w:rFonts w:ascii="Times New Roman" w:hAnsi="Times New Roman" w:cs="Times New Roman"/>
          <w:sz w:val="28"/>
          <w:szCs w:val="28"/>
        </w:rPr>
        <w:t>выполнивших мероприяти</w:t>
      </w:r>
      <w:r w:rsidR="00A70444" w:rsidRPr="008B14B7">
        <w:rPr>
          <w:rFonts w:ascii="Times New Roman" w:hAnsi="Times New Roman" w:cs="Times New Roman"/>
          <w:sz w:val="28"/>
          <w:szCs w:val="28"/>
        </w:rPr>
        <w:t>я</w:t>
      </w:r>
      <w:r w:rsidR="005B6C0A" w:rsidRPr="008B14B7">
        <w:rPr>
          <w:rFonts w:ascii="Times New Roman" w:hAnsi="Times New Roman" w:cs="Times New Roman"/>
          <w:sz w:val="28"/>
          <w:szCs w:val="28"/>
        </w:rPr>
        <w:t>, включенны</w:t>
      </w:r>
      <w:r w:rsidR="00A70444" w:rsidRPr="008B14B7">
        <w:rPr>
          <w:rFonts w:ascii="Times New Roman" w:hAnsi="Times New Roman" w:cs="Times New Roman"/>
          <w:sz w:val="28"/>
          <w:szCs w:val="28"/>
        </w:rPr>
        <w:t>е</w:t>
      </w:r>
      <w:r w:rsidR="005B6C0A" w:rsidRPr="008B14B7">
        <w:rPr>
          <w:rFonts w:ascii="Times New Roman" w:hAnsi="Times New Roman" w:cs="Times New Roman"/>
          <w:sz w:val="28"/>
          <w:szCs w:val="28"/>
        </w:rPr>
        <w:t xml:space="preserve"> в перечень мероприятий по цифровизации отрасли городского хозяйства,</w:t>
      </w:r>
      <w:r w:rsidR="00023E75" w:rsidRPr="008B14B7">
        <w:rPr>
          <w:rFonts w:ascii="Times New Roman" w:hAnsi="Times New Roman" w:cs="Times New Roman"/>
          <w:sz w:val="28"/>
          <w:szCs w:val="28"/>
        </w:rPr>
        <w:t xml:space="preserve"> </w:t>
      </w:r>
      <w:r w:rsidR="005B6C0A" w:rsidRPr="008B14B7">
        <w:rPr>
          <w:rFonts w:ascii="Times New Roman" w:hAnsi="Times New Roman" w:cs="Times New Roman"/>
          <w:sz w:val="28"/>
          <w:szCs w:val="28"/>
        </w:rPr>
        <w:t>в соответствии с перечнем таких мероприятий и методикой оценки, утвержденными Министерством строительства и жилищно-коммунального хозяйства Российской Федерации;</w:t>
      </w:r>
    </w:p>
    <w:p w:rsidR="0048330C" w:rsidRPr="008B14B7" w:rsidRDefault="0048330C" w:rsidP="0048330C">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если ранее обязательства по их реализации были включены в соглашения, заключенные между субъектом Российской Федерации и Министерством строительства и жилищно-коммунального хозяйства Российской Федерации в соответствии с настоящими Правилами.</w:t>
      </w:r>
    </w:p>
    <w:p w:rsidR="007976FB" w:rsidRPr="004607FB" w:rsidRDefault="00614240" w:rsidP="007976FB">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12</w:t>
      </w:r>
      <w:r w:rsidR="007976FB" w:rsidRPr="004607FB">
        <w:rPr>
          <w:rFonts w:ascii="Times New Roman" w:hAnsi="Times New Roman" w:cs="Times New Roman"/>
          <w:sz w:val="28"/>
          <w:szCs w:val="28"/>
        </w:rPr>
        <w:t>.</w:t>
      </w:r>
      <w:r w:rsidR="00323FB1" w:rsidRPr="004607FB">
        <w:rPr>
          <w:rFonts w:ascii="Times New Roman" w:hAnsi="Times New Roman" w:cs="Times New Roman"/>
          <w:sz w:val="28"/>
          <w:szCs w:val="28"/>
        </w:rPr>
        <w:t>4.</w:t>
      </w:r>
      <w:r w:rsidR="007976FB" w:rsidRPr="004607FB">
        <w:rPr>
          <w:rFonts w:ascii="Times New Roman" w:hAnsi="Times New Roman" w:cs="Times New Roman"/>
          <w:sz w:val="28"/>
          <w:szCs w:val="28"/>
        </w:rPr>
        <w:t xml:space="preserve"> Для определения K</w:t>
      </w:r>
      <w:r w:rsidR="007976FB" w:rsidRPr="004607FB">
        <w:rPr>
          <w:rFonts w:ascii="Times New Roman" w:hAnsi="Times New Roman" w:cs="Times New Roman"/>
          <w:sz w:val="28"/>
          <w:szCs w:val="28"/>
          <w:vertAlign w:val="subscript"/>
        </w:rPr>
        <w:t>ПОК</w:t>
      </w:r>
      <w:r w:rsidR="007976FB" w:rsidRPr="004607FB">
        <w:rPr>
          <w:rFonts w:ascii="Times New Roman" w:hAnsi="Times New Roman" w:cs="Times New Roman"/>
          <w:sz w:val="28"/>
          <w:szCs w:val="28"/>
        </w:rPr>
        <w:t xml:space="preserve"> применяется следующая оценка:</w:t>
      </w:r>
    </w:p>
    <w:p w:rsidR="007976FB" w:rsidRPr="004607FB" w:rsidRDefault="007976FB" w:rsidP="007976FB">
      <w:pPr>
        <w:pStyle w:val="ConsPlusNormal"/>
        <w:spacing w:before="220"/>
        <w:ind w:firstLine="540"/>
        <w:jc w:val="both"/>
        <w:rPr>
          <w:rFonts w:ascii="Times New Roman" w:hAnsi="Times New Roman" w:cs="Times New Roman"/>
          <w:sz w:val="28"/>
          <w:szCs w:val="28"/>
        </w:rPr>
      </w:pPr>
      <w:r w:rsidRPr="004607FB">
        <w:rPr>
          <w:rFonts w:ascii="Times New Roman" w:hAnsi="Times New Roman" w:cs="Times New Roman"/>
          <w:sz w:val="28"/>
          <w:szCs w:val="28"/>
        </w:rPr>
        <w:t>K</w:t>
      </w:r>
      <w:r w:rsidRPr="004607FB">
        <w:rPr>
          <w:rFonts w:ascii="Times New Roman" w:hAnsi="Times New Roman" w:cs="Times New Roman"/>
          <w:sz w:val="28"/>
          <w:szCs w:val="28"/>
          <w:vertAlign w:val="subscript"/>
        </w:rPr>
        <w:t>ПОК</w:t>
      </w:r>
      <w:r w:rsidRPr="004607FB">
        <w:rPr>
          <w:rFonts w:ascii="Times New Roman" w:hAnsi="Times New Roman" w:cs="Times New Roman"/>
          <w:sz w:val="28"/>
          <w:szCs w:val="28"/>
        </w:rPr>
        <w:t xml:space="preserve"> = 1,2 - для субъектов Российской Федерации, </w:t>
      </w:r>
      <w:r w:rsidR="008C034C" w:rsidRPr="004607FB">
        <w:rPr>
          <w:rFonts w:ascii="Times New Roman" w:hAnsi="Times New Roman" w:cs="Times New Roman"/>
          <w:sz w:val="28"/>
          <w:szCs w:val="28"/>
        </w:rPr>
        <w:t xml:space="preserve">в которых доля городов с неблагоприятной городской средой сократилась на 100%, </w:t>
      </w:r>
      <w:r w:rsidR="00F5717C" w:rsidRPr="004607FB">
        <w:rPr>
          <w:rFonts w:ascii="Times New Roman" w:hAnsi="Times New Roman" w:cs="Times New Roman"/>
          <w:sz w:val="28"/>
          <w:szCs w:val="28"/>
        </w:rPr>
        <w:t>в соответствии с показателями, установленными для субъекта Российской Федерации паспортом Федерального проекта</w:t>
      </w:r>
      <w:r w:rsidRPr="004607FB">
        <w:rPr>
          <w:rFonts w:ascii="Times New Roman" w:hAnsi="Times New Roman" w:cs="Times New Roman"/>
          <w:sz w:val="28"/>
          <w:szCs w:val="28"/>
        </w:rPr>
        <w:t>;</w:t>
      </w:r>
    </w:p>
    <w:p w:rsidR="007976FB" w:rsidRPr="002B562D" w:rsidRDefault="007976FB" w:rsidP="007976FB">
      <w:pPr>
        <w:pStyle w:val="ConsPlusNormal"/>
        <w:spacing w:before="220"/>
        <w:ind w:firstLine="540"/>
        <w:jc w:val="both"/>
        <w:rPr>
          <w:rFonts w:ascii="Times New Roman" w:hAnsi="Times New Roman" w:cs="Times New Roman"/>
          <w:sz w:val="28"/>
          <w:szCs w:val="28"/>
        </w:rPr>
      </w:pPr>
      <w:r w:rsidRPr="002B562D">
        <w:rPr>
          <w:rFonts w:ascii="Times New Roman" w:hAnsi="Times New Roman" w:cs="Times New Roman"/>
          <w:sz w:val="28"/>
          <w:szCs w:val="28"/>
        </w:rPr>
        <w:t>K</w:t>
      </w:r>
      <w:r w:rsidRPr="002B562D">
        <w:rPr>
          <w:rFonts w:ascii="Times New Roman" w:hAnsi="Times New Roman" w:cs="Times New Roman"/>
          <w:sz w:val="28"/>
          <w:szCs w:val="28"/>
          <w:vertAlign w:val="subscript"/>
        </w:rPr>
        <w:t>ПОК</w:t>
      </w:r>
      <w:r w:rsidRPr="002B562D">
        <w:rPr>
          <w:rFonts w:ascii="Times New Roman" w:hAnsi="Times New Roman" w:cs="Times New Roman"/>
          <w:sz w:val="28"/>
          <w:szCs w:val="28"/>
        </w:rPr>
        <w:t xml:space="preserve"> = 1 </w:t>
      </w:r>
      <w:r w:rsidR="002945D0" w:rsidRPr="002B562D">
        <w:rPr>
          <w:rFonts w:ascii="Times New Roman" w:hAnsi="Times New Roman" w:cs="Times New Roman"/>
          <w:sz w:val="28"/>
          <w:szCs w:val="28"/>
        </w:rPr>
        <w:t xml:space="preserve">- </w:t>
      </w:r>
      <w:r w:rsidR="002B562D" w:rsidRPr="002B562D">
        <w:rPr>
          <w:rFonts w:ascii="Times New Roman" w:hAnsi="Times New Roman" w:cs="Times New Roman"/>
          <w:sz w:val="28"/>
          <w:szCs w:val="28"/>
        </w:rPr>
        <w:t>для субъектов Российской Федерации, в которых доля городов с неблагоприятной городской средой сократилась от 99% до 90%, в соответствии с показателями, установленными для  субъекта Российской Федерации паспортом Федерального проект;</w:t>
      </w:r>
    </w:p>
    <w:p w:rsidR="007976FB" w:rsidRPr="002B562D" w:rsidRDefault="007976FB" w:rsidP="007976FB">
      <w:pPr>
        <w:pStyle w:val="ConsPlusNormal"/>
        <w:spacing w:before="220"/>
        <w:ind w:firstLine="540"/>
        <w:jc w:val="both"/>
        <w:rPr>
          <w:rFonts w:ascii="Times New Roman" w:hAnsi="Times New Roman" w:cs="Times New Roman"/>
          <w:sz w:val="28"/>
          <w:szCs w:val="28"/>
        </w:rPr>
      </w:pPr>
      <w:r w:rsidRPr="002B562D">
        <w:rPr>
          <w:rFonts w:ascii="Times New Roman" w:hAnsi="Times New Roman" w:cs="Times New Roman"/>
          <w:sz w:val="28"/>
          <w:szCs w:val="28"/>
        </w:rPr>
        <w:t>K</w:t>
      </w:r>
      <w:r w:rsidRPr="002B562D">
        <w:rPr>
          <w:rFonts w:ascii="Times New Roman" w:hAnsi="Times New Roman" w:cs="Times New Roman"/>
          <w:sz w:val="28"/>
          <w:szCs w:val="28"/>
          <w:vertAlign w:val="subscript"/>
        </w:rPr>
        <w:t>ПОК</w:t>
      </w:r>
      <w:r w:rsidRPr="002B562D">
        <w:rPr>
          <w:rFonts w:ascii="Times New Roman" w:hAnsi="Times New Roman" w:cs="Times New Roman"/>
          <w:sz w:val="28"/>
          <w:szCs w:val="28"/>
        </w:rPr>
        <w:t xml:space="preserve"> = 0,9 </w:t>
      </w:r>
      <w:r w:rsidR="002945D0" w:rsidRPr="002B562D">
        <w:rPr>
          <w:rFonts w:ascii="Times New Roman" w:hAnsi="Times New Roman" w:cs="Times New Roman"/>
          <w:sz w:val="28"/>
          <w:szCs w:val="28"/>
        </w:rPr>
        <w:t xml:space="preserve">- для субъектов Российской Федерации, </w:t>
      </w:r>
      <w:r w:rsidR="002B562D" w:rsidRPr="002B562D">
        <w:rPr>
          <w:rFonts w:ascii="Times New Roman" w:hAnsi="Times New Roman" w:cs="Times New Roman"/>
          <w:sz w:val="28"/>
          <w:szCs w:val="28"/>
        </w:rPr>
        <w:t xml:space="preserve"> в которых доля городов с неблагоприятной городской средой сократилась от 90%, в соответствии с показателями, установленными для  субъекта Российской Федерации паспортом Федерального проект;</w:t>
      </w:r>
    </w:p>
    <w:p w:rsidR="007976FB" w:rsidRPr="008B14B7" w:rsidRDefault="007976FB" w:rsidP="007976FB">
      <w:pPr>
        <w:pStyle w:val="ConsPlusNormal"/>
        <w:spacing w:before="220"/>
        <w:ind w:firstLine="540"/>
        <w:jc w:val="both"/>
        <w:rPr>
          <w:rFonts w:ascii="Times New Roman" w:hAnsi="Times New Roman" w:cs="Times New Roman"/>
          <w:sz w:val="28"/>
          <w:szCs w:val="28"/>
        </w:rPr>
      </w:pPr>
      <w:r w:rsidRPr="002B562D">
        <w:rPr>
          <w:rFonts w:ascii="Times New Roman" w:hAnsi="Times New Roman" w:cs="Times New Roman"/>
          <w:sz w:val="28"/>
          <w:szCs w:val="28"/>
        </w:rPr>
        <w:t>если ранее обязательства</w:t>
      </w:r>
      <w:r w:rsidRPr="008B14B7">
        <w:rPr>
          <w:rFonts w:ascii="Times New Roman" w:hAnsi="Times New Roman" w:cs="Times New Roman"/>
          <w:sz w:val="28"/>
          <w:szCs w:val="28"/>
        </w:rPr>
        <w:t xml:space="preserve"> по их реализации были включены в соглашения, заключенные между субъектом Российской Федерации и Министерством строительства и жилищно-коммунального хозяйства Российской Федерации в соответствии с настоящими Правилами.</w:t>
      </w:r>
    </w:p>
    <w:p w:rsidR="00BC37D8" w:rsidRPr="008B14B7" w:rsidRDefault="00614240" w:rsidP="00E97F7E">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13</w:t>
      </w:r>
      <w:r w:rsidR="00BC37D8" w:rsidRPr="008B14B7">
        <w:rPr>
          <w:rFonts w:ascii="Times New Roman" w:hAnsi="Times New Roman" w:cs="Times New Roman"/>
          <w:sz w:val="28"/>
          <w:szCs w:val="28"/>
        </w:rPr>
        <w:t xml:space="preserve">. В случае невыполнения в установленный срок обязательств, указанных в </w:t>
      </w:r>
      <w:hyperlink w:anchor="P1692" w:history="1">
        <w:r w:rsidR="00BC37D8" w:rsidRPr="008B14B7">
          <w:rPr>
            <w:rFonts w:ascii="Times New Roman" w:hAnsi="Times New Roman" w:cs="Times New Roman"/>
            <w:sz w:val="28"/>
            <w:szCs w:val="28"/>
          </w:rPr>
          <w:t>подпунктах "а"</w:t>
        </w:r>
      </w:hyperlink>
      <w:r w:rsidR="00BC37D8" w:rsidRPr="008B14B7">
        <w:rPr>
          <w:rFonts w:ascii="Times New Roman" w:hAnsi="Times New Roman" w:cs="Times New Roman"/>
          <w:sz w:val="28"/>
          <w:szCs w:val="28"/>
        </w:rPr>
        <w:t xml:space="preserve"> и </w:t>
      </w:r>
      <w:hyperlink w:anchor="P1700" w:history="1">
        <w:r w:rsidR="00BC37D8" w:rsidRPr="008B14B7">
          <w:rPr>
            <w:rFonts w:ascii="Times New Roman" w:hAnsi="Times New Roman" w:cs="Times New Roman"/>
            <w:sz w:val="28"/>
            <w:szCs w:val="28"/>
          </w:rPr>
          <w:t>"б" пункта 7</w:t>
        </w:r>
      </w:hyperlink>
      <w:r w:rsidR="00BC37D8" w:rsidRPr="008B14B7">
        <w:rPr>
          <w:rFonts w:ascii="Times New Roman" w:hAnsi="Times New Roman" w:cs="Times New Roman"/>
          <w:sz w:val="28"/>
          <w:szCs w:val="28"/>
        </w:rPr>
        <w:t xml:space="preserve"> настоящих Правил, перечисление средств субсидии из федерального бюджета в бюджет субъекта Российской Федерации приостанавливается до выполнения указанных обязательств.</w:t>
      </w:r>
    </w:p>
    <w:p w:rsidR="00BC37D8" w:rsidRPr="008B14B7" w:rsidRDefault="0061424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14</w:t>
      </w:r>
      <w:r w:rsidR="00BC37D8" w:rsidRPr="008B14B7">
        <w:rPr>
          <w:rFonts w:ascii="Times New Roman" w:hAnsi="Times New Roman" w:cs="Times New Roman"/>
          <w:sz w:val="28"/>
          <w:szCs w:val="28"/>
        </w:rPr>
        <w:t xml:space="preserve">. В случае если размер средств, предусмотренных в бюджете субъекта Российской Федерации на финансирование расходных обязательств, возникающих при выполнении органами местного самоуправления муниципальных программ, не обеспечивает </w:t>
      </w:r>
      <w:hyperlink r:id="rId14" w:history="1">
        <w:r w:rsidR="00BC37D8" w:rsidRPr="008B14B7">
          <w:rPr>
            <w:rFonts w:ascii="Times New Roman" w:hAnsi="Times New Roman" w:cs="Times New Roman"/>
            <w:sz w:val="28"/>
            <w:szCs w:val="28"/>
          </w:rPr>
          <w:t>предельный уровень</w:t>
        </w:r>
      </w:hyperlink>
      <w:r w:rsidR="00BC37D8" w:rsidRPr="008B14B7">
        <w:rPr>
          <w:rFonts w:ascii="Times New Roman" w:hAnsi="Times New Roman" w:cs="Times New Roman"/>
          <w:sz w:val="28"/>
          <w:szCs w:val="28"/>
        </w:rPr>
        <w:t xml:space="preserve"> софинансирования расходного обязательства субъекта Российской Федерации из федерального бюджета, утверждаемый Правительством Российской Федерации, субсидия из федерального бюджета предоставляется в размере, обеспечивающем необходимый уровень софинансирования.</w:t>
      </w:r>
    </w:p>
    <w:p w:rsidR="00BC37D8" w:rsidRPr="008B14B7" w:rsidRDefault="0061424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15</w:t>
      </w:r>
      <w:r w:rsidR="00BC37D8" w:rsidRPr="008B14B7">
        <w:rPr>
          <w:rFonts w:ascii="Times New Roman" w:hAnsi="Times New Roman" w:cs="Times New Roman"/>
          <w:sz w:val="28"/>
          <w:szCs w:val="28"/>
        </w:rPr>
        <w:t>. Объем бюджетных ассигнований бюджета субъекта Российской Федерации на финансовое обеспечение расходного обязательства субъекта Российской Федерации, софинансируемого за счет субсидии, утверждается законом субъекта Российской Федерации о бюджете субъекта Российской Федерации (определяется сводной бюджетной росписью бюджета субъекта Российской Федерации) исходя из необходимости достижения установленных соглашением значений показателей результативности использования субсидии из федерального бюджета.</w:t>
      </w:r>
    </w:p>
    <w:p w:rsidR="00BC37D8" w:rsidRPr="008B14B7" w:rsidRDefault="0061424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16</w:t>
      </w:r>
      <w:r w:rsidR="00BC37D8" w:rsidRPr="008B14B7">
        <w:rPr>
          <w:rFonts w:ascii="Times New Roman" w:hAnsi="Times New Roman" w:cs="Times New Roman"/>
          <w:sz w:val="28"/>
          <w:szCs w:val="28"/>
        </w:rPr>
        <w:t>. Увеличение размера средств бюджетов субъектов Российской Федерации и местных бюджетов, направляемых на реализацию государственных программ субъектов Российской Федерации и муниципальных программ, не влечет обязательств по увеличению размера предоставляемой субсидии из федерального бюджета.</w:t>
      </w:r>
    </w:p>
    <w:p w:rsidR="00BC37D8" w:rsidRPr="000538B9" w:rsidRDefault="0061424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17</w:t>
      </w:r>
      <w:r w:rsidR="00BC37D8" w:rsidRPr="008B14B7">
        <w:rPr>
          <w:rFonts w:ascii="Times New Roman" w:hAnsi="Times New Roman" w:cs="Times New Roman"/>
          <w:sz w:val="28"/>
          <w:szCs w:val="28"/>
        </w:rPr>
        <w:t xml:space="preserve">. </w:t>
      </w:r>
      <w:r w:rsidR="00BC37D8" w:rsidRPr="000538B9">
        <w:rPr>
          <w:rFonts w:ascii="Times New Roman" w:hAnsi="Times New Roman" w:cs="Times New Roman"/>
          <w:sz w:val="28"/>
          <w:szCs w:val="28"/>
        </w:rPr>
        <w:t>Оценка эффективности использования субсидии из федерального бюджета осуществляется путем сравнения установленных соглашением значений показателей результативности использования субсидии из федерального бюджета и значений таких показателей, фактически достигнутых по итогам планового года, по следующим показателям результативности использования субсидии:</w:t>
      </w:r>
    </w:p>
    <w:p w:rsidR="008225F1" w:rsidRPr="000538B9" w:rsidRDefault="008225F1" w:rsidP="008225F1">
      <w:pPr>
        <w:pStyle w:val="ConsPlusNormal"/>
        <w:spacing w:before="220"/>
        <w:ind w:firstLine="540"/>
        <w:jc w:val="both"/>
        <w:rPr>
          <w:rFonts w:ascii="Times New Roman" w:hAnsi="Times New Roman" w:cs="Times New Roman"/>
          <w:sz w:val="28"/>
          <w:szCs w:val="28"/>
        </w:rPr>
      </w:pPr>
      <w:r w:rsidRPr="000538B9">
        <w:rPr>
          <w:rFonts w:ascii="Times New Roman" w:hAnsi="Times New Roman" w:cs="Times New Roman"/>
          <w:sz w:val="28"/>
          <w:szCs w:val="28"/>
        </w:rPr>
        <w:t>а) доля реализованных в городах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w:t>
      </w:r>
    </w:p>
    <w:p w:rsidR="008225F1" w:rsidRPr="000538B9" w:rsidRDefault="008225F1" w:rsidP="008225F1">
      <w:pPr>
        <w:pStyle w:val="ConsPlusNormal"/>
        <w:spacing w:before="220"/>
        <w:ind w:firstLine="540"/>
        <w:jc w:val="both"/>
        <w:rPr>
          <w:rFonts w:ascii="Times New Roman" w:hAnsi="Times New Roman" w:cs="Times New Roman"/>
          <w:sz w:val="28"/>
          <w:szCs w:val="28"/>
        </w:rPr>
      </w:pPr>
      <w:r w:rsidRPr="000538B9">
        <w:rPr>
          <w:rFonts w:ascii="Times New Roman" w:hAnsi="Times New Roman" w:cs="Times New Roman"/>
          <w:sz w:val="28"/>
          <w:szCs w:val="28"/>
        </w:rPr>
        <w:t>б)</w:t>
      </w:r>
      <w:r w:rsidRPr="000538B9">
        <w:rPr>
          <w:sz w:val="28"/>
          <w:szCs w:val="28"/>
        </w:rPr>
        <w:t xml:space="preserve"> </w:t>
      </w:r>
      <w:r w:rsidRPr="000538B9">
        <w:rPr>
          <w:rFonts w:ascii="Times New Roman" w:hAnsi="Times New Roman" w:cs="Times New Roman"/>
          <w:sz w:val="28"/>
          <w:szCs w:val="28"/>
        </w:rPr>
        <w:t>достижение качества городской среды, определенного для субъекта Российской Федерации в соответствии с методикой формирования индекса качества городской среды, включающей в себя отдельные параметры измерения благоустроенности муниципальных образований, определены понятия «благоприятная среда» и «неблагоприятная среда», индикаторы доступности городской среды для маломобильных групп населения, утвержденной  Правительством Российской Федерации;</w:t>
      </w:r>
    </w:p>
    <w:p w:rsidR="000538B9" w:rsidRPr="000538B9" w:rsidRDefault="008225F1" w:rsidP="000538B9">
      <w:pPr>
        <w:pStyle w:val="ConsPlusNormal"/>
        <w:spacing w:before="220"/>
        <w:ind w:firstLine="540"/>
        <w:jc w:val="both"/>
        <w:rPr>
          <w:rFonts w:ascii="Times New Roman" w:hAnsi="Times New Roman" w:cs="Times New Roman"/>
          <w:sz w:val="28"/>
          <w:szCs w:val="28"/>
        </w:rPr>
      </w:pPr>
      <w:r w:rsidRPr="000538B9">
        <w:rPr>
          <w:rFonts w:ascii="Times New Roman" w:hAnsi="Times New Roman" w:cs="Times New Roman"/>
          <w:sz w:val="28"/>
          <w:szCs w:val="28"/>
        </w:rPr>
        <w:t xml:space="preserve">в) достижение </w:t>
      </w:r>
      <w:r w:rsidR="000538B9" w:rsidRPr="000538B9">
        <w:rPr>
          <w:rFonts w:ascii="Times New Roman" w:hAnsi="Times New Roman" w:cs="Times New Roman"/>
          <w:sz w:val="28"/>
          <w:szCs w:val="28"/>
        </w:rPr>
        <w:t xml:space="preserve">доли </w:t>
      </w:r>
      <w:r w:rsidRPr="000538B9">
        <w:rPr>
          <w:rFonts w:ascii="Times New Roman" w:hAnsi="Times New Roman" w:cs="Times New Roman"/>
          <w:sz w:val="28"/>
          <w:szCs w:val="28"/>
        </w:rPr>
        <w:t xml:space="preserve">городов с неблагоприятной городской средой, установленного для субъекта Российской Федерации </w:t>
      </w:r>
      <w:r w:rsidR="000538B9" w:rsidRPr="000538B9">
        <w:rPr>
          <w:rFonts w:ascii="Times New Roman" w:hAnsi="Times New Roman" w:cs="Times New Roman"/>
          <w:sz w:val="28"/>
          <w:szCs w:val="28"/>
        </w:rPr>
        <w:t>паспортом Федерального проекта</w:t>
      </w:r>
      <w:r w:rsidRPr="000538B9">
        <w:rPr>
          <w:rFonts w:ascii="Times New Roman" w:hAnsi="Times New Roman" w:cs="Times New Roman"/>
          <w:sz w:val="28"/>
          <w:szCs w:val="28"/>
        </w:rPr>
        <w:t>;</w:t>
      </w:r>
    </w:p>
    <w:p w:rsidR="000538B9" w:rsidRPr="000538B9" w:rsidRDefault="000538B9" w:rsidP="000538B9">
      <w:pPr>
        <w:pStyle w:val="ConsPlusNormal"/>
        <w:spacing w:before="220"/>
        <w:ind w:firstLine="540"/>
        <w:jc w:val="both"/>
        <w:rPr>
          <w:rFonts w:ascii="Times New Roman" w:hAnsi="Times New Roman" w:cs="Times New Roman"/>
          <w:sz w:val="28"/>
          <w:szCs w:val="28"/>
        </w:rPr>
      </w:pPr>
      <w:r w:rsidRPr="000538B9">
        <w:rPr>
          <w:rFonts w:ascii="Times New Roman" w:hAnsi="Times New Roman" w:cs="Times New Roman"/>
          <w:sz w:val="28"/>
          <w:szCs w:val="28"/>
        </w:rPr>
        <w:t xml:space="preserve"> г) достижение доли граждан, принявших участие в решении вопросов формирования комфортной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 установленного для субъекта Российской Федерации паспортом Федерального проекта;</w:t>
      </w:r>
    </w:p>
    <w:p w:rsidR="008225F1" w:rsidRPr="000538B9" w:rsidRDefault="000538B9" w:rsidP="008225F1">
      <w:pPr>
        <w:pStyle w:val="ConsPlusNormal"/>
        <w:spacing w:before="220"/>
        <w:ind w:firstLine="540"/>
        <w:jc w:val="both"/>
        <w:rPr>
          <w:rFonts w:ascii="Times New Roman" w:hAnsi="Times New Roman" w:cs="Times New Roman"/>
          <w:sz w:val="28"/>
          <w:szCs w:val="28"/>
        </w:rPr>
      </w:pPr>
      <w:r w:rsidRPr="000538B9">
        <w:rPr>
          <w:rFonts w:ascii="Times New Roman" w:hAnsi="Times New Roman" w:cs="Times New Roman"/>
          <w:sz w:val="28"/>
          <w:szCs w:val="28"/>
        </w:rPr>
        <w:t>д</w:t>
      </w:r>
      <w:r w:rsidR="008225F1" w:rsidRPr="000538B9">
        <w:rPr>
          <w:rFonts w:ascii="Times New Roman" w:hAnsi="Times New Roman" w:cs="Times New Roman"/>
          <w:sz w:val="28"/>
          <w:szCs w:val="28"/>
        </w:rPr>
        <w:t>) достижение показателя реализации муниципальными образованиями мероприятий по обеспечению цифровизации отрасли городского хозяйства, в соответствии с перечнем таких мероприятий и методикой оценки, утвержденными Министерством строительства и жилищно-коммунального хозяйства Российской Федерации.</w:t>
      </w:r>
    </w:p>
    <w:p w:rsidR="00BC37D8" w:rsidRPr="008B14B7" w:rsidRDefault="0061424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18</w:t>
      </w:r>
      <w:r w:rsidR="00BC37D8" w:rsidRPr="000538B9">
        <w:rPr>
          <w:rFonts w:ascii="Times New Roman" w:hAnsi="Times New Roman" w:cs="Times New Roman"/>
          <w:sz w:val="28"/>
          <w:szCs w:val="28"/>
        </w:rPr>
        <w:t>. Уполномоченный орган государственной</w:t>
      </w:r>
      <w:r w:rsidR="00BC37D8" w:rsidRPr="008B14B7">
        <w:rPr>
          <w:rFonts w:ascii="Times New Roman" w:hAnsi="Times New Roman" w:cs="Times New Roman"/>
          <w:sz w:val="28"/>
          <w:szCs w:val="28"/>
        </w:rPr>
        <w:t xml:space="preserve"> власти субъекта Российской Федерации представляет в Министерство строительства и жилищно-коммунального хозяйства Российской Федерации ежеквартально, не позднее 15-го числа месяца, следующего за отчетным кварталом, отчеты об исполнении условий предоставления субсидии из федерального бюджета.</w:t>
      </w:r>
    </w:p>
    <w:p w:rsidR="00BC37D8" w:rsidRPr="008B14B7" w:rsidRDefault="0061424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19</w:t>
      </w:r>
      <w:r w:rsidR="00BC37D8" w:rsidRPr="008B14B7">
        <w:rPr>
          <w:rFonts w:ascii="Times New Roman" w:hAnsi="Times New Roman" w:cs="Times New Roman"/>
          <w:sz w:val="28"/>
          <w:szCs w:val="28"/>
        </w:rPr>
        <w:t xml:space="preserve">. В случае если к субъекту Российской Федерации применяются меры ответственности, предусмотренные </w:t>
      </w:r>
      <w:hyperlink r:id="rId15" w:history="1">
        <w:r w:rsidR="00BC37D8" w:rsidRPr="008B14B7">
          <w:rPr>
            <w:rFonts w:ascii="Times New Roman" w:hAnsi="Times New Roman" w:cs="Times New Roman"/>
            <w:sz w:val="28"/>
            <w:szCs w:val="28"/>
          </w:rPr>
          <w:t>Правилами</w:t>
        </w:r>
      </w:hyperlink>
      <w:r w:rsidR="00BC37D8" w:rsidRPr="008B14B7">
        <w:rPr>
          <w:rFonts w:ascii="Times New Roman" w:hAnsi="Times New Roman" w:cs="Times New Roman"/>
          <w:sz w:val="28"/>
          <w:szCs w:val="28"/>
        </w:rPr>
        <w:t xml:space="preserve"> формирования, предоставления и распределения субсидий, Министерство строительства и жилищно-коммунального хозяйства Российской Федерации сокращает размер субсидии из федерального бюджета, предусмотренный субъекту Российской Федерации на очередной финансовый год, на сумму, определенную в соответствии с </w:t>
      </w:r>
      <w:hyperlink r:id="rId16" w:history="1">
        <w:r w:rsidR="00BC37D8" w:rsidRPr="008B14B7">
          <w:rPr>
            <w:rFonts w:ascii="Times New Roman" w:hAnsi="Times New Roman" w:cs="Times New Roman"/>
            <w:sz w:val="28"/>
            <w:szCs w:val="28"/>
          </w:rPr>
          <w:t>пунктами 16</w:t>
        </w:r>
      </w:hyperlink>
      <w:r w:rsidR="00BC37D8" w:rsidRPr="008B14B7">
        <w:rPr>
          <w:rFonts w:ascii="Times New Roman" w:hAnsi="Times New Roman" w:cs="Times New Roman"/>
          <w:sz w:val="28"/>
          <w:szCs w:val="28"/>
        </w:rPr>
        <w:t xml:space="preserve"> - </w:t>
      </w:r>
      <w:hyperlink r:id="rId17" w:history="1">
        <w:r w:rsidR="00BC37D8" w:rsidRPr="008B14B7">
          <w:rPr>
            <w:rFonts w:ascii="Times New Roman" w:hAnsi="Times New Roman" w:cs="Times New Roman"/>
            <w:sz w:val="28"/>
            <w:szCs w:val="28"/>
          </w:rPr>
          <w:t>18</w:t>
        </w:r>
      </w:hyperlink>
      <w:r w:rsidR="00BC37D8" w:rsidRPr="008B14B7">
        <w:rPr>
          <w:rFonts w:ascii="Times New Roman" w:hAnsi="Times New Roman" w:cs="Times New Roman"/>
          <w:sz w:val="28"/>
          <w:szCs w:val="28"/>
        </w:rPr>
        <w:t xml:space="preserve"> и </w:t>
      </w:r>
      <w:hyperlink r:id="rId18" w:history="1">
        <w:r w:rsidR="00BC37D8" w:rsidRPr="008B14B7">
          <w:rPr>
            <w:rFonts w:ascii="Times New Roman" w:hAnsi="Times New Roman" w:cs="Times New Roman"/>
            <w:sz w:val="28"/>
            <w:szCs w:val="28"/>
          </w:rPr>
          <w:t>22(1)</w:t>
        </w:r>
      </w:hyperlink>
      <w:r w:rsidR="00BC37D8" w:rsidRPr="008B14B7">
        <w:rPr>
          <w:rFonts w:ascii="Times New Roman" w:hAnsi="Times New Roman" w:cs="Times New Roman"/>
          <w:sz w:val="28"/>
          <w:szCs w:val="28"/>
        </w:rPr>
        <w:t xml:space="preserve"> указанных Правил.</w:t>
      </w:r>
    </w:p>
    <w:p w:rsidR="00BC37D8" w:rsidRPr="008B14B7" w:rsidRDefault="0061424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20</w:t>
      </w:r>
      <w:r w:rsidR="00BC37D8" w:rsidRPr="008B14B7">
        <w:rPr>
          <w:rFonts w:ascii="Times New Roman" w:hAnsi="Times New Roman" w:cs="Times New Roman"/>
          <w:sz w:val="28"/>
          <w:szCs w:val="28"/>
        </w:rPr>
        <w:t>. Перечисление субсидий из федерального бюджета осуществляется в установленном порядке на счета,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w:t>
      </w:r>
    </w:p>
    <w:p w:rsidR="00BC37D8" w:rsidRPr="008B14B7" w:rsidRDefault="0061424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21</w:t>
      </w:r>
      <w:r w:rsidR="00BC37D8" w:rsidRPr="008B14B7">
        <w:rPr>
          <w:rFonts w:ascii="Times New Roman" w:hAnsi="Times New Roman" w:cs="Times New Roman"/>
          <w:sz w:val="28"/>
          <w:szCs w:val="28"/>
        </w:rPr>
        <w:t>. Не использованный на 1 января текущего финансового года остаток субсидии из федерального бюджета подлежит возврату в федеральный бюджет уполномоченным органом государственной власти субъекта Российской Федерации, за которым в соответствии с законодательными и иными нормативными правовыми актами Российской Федерации закреплены источники доходов бюджета субъекта Российской Федерации по возврату остатков целевых средств, в соответствии с требованиями, установленными федеральным законом о федеральном бюджете на текущий финансовый год и плановый период.</w:t>
      </w:r>
    </w:p>
    <w:p w:rsidR="00BC37D8" w:rsidRPr="008B14B7" w:rsidRDefault="00BC37D8">
      <w:pPr>
        <w:pStyle w:val="ConsPlusNormal"/>
        <w:spacing w:before="220"/>
        <w:ind w:firstLine="540"/>
        <w:jc w:val="both"/>
        <w:rPr>
          <w:rFonts w:ascii="Times New Roman" w:hAnsi="Times New Roman" w:cs="Times New Roman"/>
          <w:sz w:val="28"/>
          <w:szCs w:val="28"/>
        </w:rPr>
      </w:pPr>
      <w:r w:rsidRPr="008B14B7">
        <w:rPr>
          <w:rFonts w:ascii="Times New Roman" w:hAnsi="Times New Roman" w:cs="Times New Roman"/>
          <w:sz w:val="28"/>
          <w:szCs w:val="28"/>
        </w:rPr>
        <w:t>В случае если неиспользованный остаток субсидии из федерального бюджета не перечислен в доход федерального бюджета, указанные средства подлежат взысканию в доход федерального бюджета в порядке, установленном бюджетным законодательством Российской Федерации.</w:t>
      </w:r>
    </w:p>
    <w:p w:rsidR="00BC37D8" w:rsidRPr="008B14B7" w:rsidRDefault="0061424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22</w:t>
      </w:r>
      <w:r w:rsidR="00BC37D8" w:rsidRPr="008B14B7">
        <w:rPr>
          <w:rFonts w:ascii="Times New Roman" w:hAnsi="Times New Roman" w:cs="Times New Roman"/>
          <w:sz w:val="28"/>
          <w:szCs w:val="28"/>
        </w:rPr>
        <w:t>. В случае нецелевого использования субсидии из федерального бюджета и (или) нарушения субъектом Российской Федерации условий ее предоставления к субъекту Российской Федерации применяются бюджетные меры принуждения, предусмотренные бюджетным законодательством Российской Федерации.</w:t>
      </w:r>
    </w:p>
    <w:p w:rsidR="00BC37D8" w:rsidRPr="008B14B7" w:rsidRDefault="00614240">
      <w:pPr>
        <w:pStyle w:val="ConsPlusNormal"/>
        <w:spacing w:before="220"/>
        <w:ind w:firstLine="540"/>
        <w:jc w:val="both"/>
        <w:rPr>
          <w:rFonts w:ascii="Times New Roman" w:hAnsi="Times New Roman" w:cs="Times New Roman"/>
          <w:sz w:val="28"/>
          <w:szCs w:val="28"/>
        </w:rPr>
      </w:pPr>
      <w:bookmarkStart w:id="15" w:name="P1795"/>
      <w:bookmarkEnd w:id="15"/>
      <w:r>
        <w:rPr>
          <w:rFonts w:ascii="Times New Roman" w:hAnsi="Times New Roman" w:cs="Times New Roman"/>
          <w:sz w:val="28"/>
          <w:szCs w:val="28"/>
        </w:rPr>
        <w:t>23</w:t>
      </w:r>
      <w:r w:rsidR="00BC37D8" w:rsidRPr="008B14B7">
        <w:rPr>
          <w:rFonts w:ascii="Times New Roman" w:hAnsi="Times New Roman" w:cs="Times New Roman"/>
          <w:sz w:val="28"/>
          <w:szCs w:val="28"/>
        </w:rPr>
        <w:t>. Контроль за соблюдением субъектами Российской Федерации целей, порядка и условий предоставления субсидий из федерального бюджета осуществляется Министерством строительства и жилищно-коммунального хозяйства Российской Федерации и федеральным органом исполнительной власти, осуществляющим функции по контролю и надзору в финансово-бюджетной сфере. Министерство строительства и жилищно-коммунального хозяйства Российской Федерации осуществляет контроль путем оценки отчетов субъектов Российской Федерации об исполнении условий предоставления субсидии из федерального бюджета, представляемых до 20 января года, следующего за годом предоставления субсидии. Министерством строительства и жилищно-коммунального хозяйства Российской Федерации осуществляется выборочный контроль достоверности отчетов субъектов Российской Федерации об исполнении условий предоставления субсидии из федерального бюджета, проводимый Министерством до 1 марта года, следующего за годом предоставления субсидии из федерального бюджета.</w:t>
      </w:r>
    </w:p>
    <w:p w:rsidR="00BC37D8" w:rsidRPr="008B14B7" w:rsidRDefault="0061424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24</w:t>
      </w:r>
      <w:r w:rsidR="00BC37D8" w:rsidRPr="008B14B7">
        <w:rPr>
          <w:rFonts w:ascii="Times New Roman" w:hAnsi="Times New Roman" w:cs="Times New Roman"/>
          <w:sz w:val="28"/>
          <w:szCs w:val="28"/>
        </w:rPr>
        <w:t xml:space="preserve">. В случае выявления в результате проведения проверок в соответствии с </w:t>
      </w:r>
      <w:hyperlink w:anchor="P1795" w:history="1">
        <w:r w:rsidR="00BC37D8" w:rsidRPr="008B14B7">
          <w:rPr>
            <w:rFonts w:ascii="Times New Roman" w:hAnsi="Times New Roman" w:cs="Times New Roman"/>
            <w:sz w:val="28"/>
            <w:szCs w:val="28"/>
          </w:rPr>
          <w:t>пунктом 24</w:t>
        </w:r>
      </w:hyperlink>
      <w:r w:rsidR="00BC37D8" w:rsidRPr="008B14B7">
        <w:rPr>
          <w:rFonts w:ascii="Times New Roman" w:hAnsi="Times New Roman" w:cs="Times New Roman"/>
          <w:sz w:val="28"/>
          <w:szCs w:val="28"/>
        </w:rPr>
        <w:t xml:space="preserve"> настоящих Правил фактов представления субъектом Российской Федерации недостоверных отчетов субсидия из федерального бюджета подлежит возврату в федеральный бюджет уполномоченным органом государственной власти субъекта Российской Федерации в полном объеме независимо от степени достижения показателей результативности ее использования.</w:t>
      </w:r>
      <w:r w:rsidR="00F91F41">
        <w:rPr>
          <w:rFonts w:ascii="Times New Roman" w:hAnsi="Times New Roman" w:cs="Times New Roman"/>
          <w:sz w:val="28"/>
          <w:szCs w:val="28"/>
        </w:rPr>
        <w:t>»</w:t>
      </w:r>
    </w:p>
    <w:p w:rsidR="00BC37D8" w:rsidRPr="008B14B7" w:rsidRDefault="00BC37D8">
      <w:pPr>
        <w:pStyle w:val="ConsPlusNormal"/>
        <w:jc w:val="both"/>
        <w:rPr>
          <w:rFonts w:ascii="Times New Roman" w:hAnsi="Times New Roman" w:cs="Times New Roman"/>
          <w:sz w:val="28"/>
          <w:szCs w:val="28"/>
        </w:rPr>
      </w:pPr>
    </w:p>
    <w:p w:rsidR="00BC37D8" w:rsidRPr="008B14B7" w:rsidRDefault="00BC37D8">
      <w:pPr>
        <w:pStyle w:val="ConsPlusNormal"/>
        <w:jc w:val="both"/>
        <w:rPr>
          <w:rFonts w:ascii="Times New Roman" w:hAnsi="Times New Roman" w:cs="Times New Roman"/>
          <w:sz w:val="28"/>
          <w:szCs w:val="28"/>
        </w:rPr>
      </w:pPr>
    </w:p>
    <w:sectPr w:rsidR="00BC37D8" w:rsidRPr="008B14B7" w:rsidSect="00855810">
      <w:headerReference w:type="default" r:id="rId19"/>
      <w:pgSz w:w="11905" w:h="16838"/>
      <w:pgMar w:top="1134" w:right="850" w:bottom="1134" w:left="1276"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529" w:rsidRDefault="00ED5529" w:rsidP="00855810">
      <w:pPr>
        <w:spacing w:after="0" w:line="240" w:lineRule="auto"/>
      </w:pPr>
      <w:r>
        <w:separator/>
      </w:r>
    </w:p>
  </w:endnote>
  <w:endnote w:type="continuationSeparator" w:id="0">
    <w:p w:rsidR="00ED5529" w:rsidRDefault="00ED5529" w:rsidP="00855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CC"/>
    <w:family w:val="roman"/>
    <w:pitch w:val="variable"/>
    <w:sig w:usb0="E00002FF" w:usb1="420024FF" w:usb2="00000000" w:usb3="00000000" w:csb0="000001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529" w:rsidRDefault="00ED5529" w:rsidP="00855810">
      <w:pPr>
        <w:spacing w:after="0" w:line="240" w:lineRule="auto"/>
      </w:pPr>
      <w:r>
        <w:separator/>
      </w:r>
    </w:p>
  </w:footnote>
  <w:footnote w:type="continuationSeparator" w:id="0">
    <w:p w:rsidR="00ED5529" w:rsidRDefault="00ED5529" w:rsidP="008558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8918155"/>
      <w:docPartObj>
        <w:docPartGallery w:val="Page Numbers (Top of Page)"/>
        <w:docPartUnique/>
      </w:docPartObj>
    </w:sdtPr>
    <w:sdtEndPr>
      <w:rPr>
        <w:rFonts w:ascii="Times New Roman" w:hAnsi="Times New Roman"/>
      </w:rPr>
    </w:sdtEndPr>
    <w:sdtContent>
      <w:p w:rsidR="00855810" w:rsidRDefault="00855810">
        <w:pPr>
          <w:pStyle w:val="ab"/>
          <w:jc w:val="center"/>
        </w:pPr>
      </w:p>
      <w:p w:rsidR="00855810" w:rsidRPr="00855810" w:rsidRDefault="00855810">
        <w:pPr>
          <w:pStyle w:val="ab"/>
          <w:jc w:val="center"/>
          <w:rPr>
            <w:rFonts w:ascii="Times New Roman" w:hAnsi="Times New Roman"/>
          </w:rPr>
        </w:pPr>
        <w:r w:rsidRPr="00855810">
          <w:rPr>
            <w:rFonts w:ascii="Times New Roman" w:hAnsi="Times New Roman"/>
          </w:rPr>
          <w:fldChar w:fldCharType="begin"/>
        </w:r>
        <w:r w:rsidRPr="00855810">
          <w:rPr>
            <w:rFonts w:ascii="Times New Roman" w:hAnsi="Times New Roman"/>
          </w:rPr>
          <w:instrText>PAGE   \* MERGEFORMAT</w:instrText>
        </w:r>
        <w:r w:rsidRPr="00855810">
          <w:rPr>
            <w:rFonts w:ascii="Times New Roman" w:hAnsi="Times New Roman"/>
          </w:rPr>
          <w:fldChar w:fldCharType="separate"/>
        </w:r>
        <w:r w:rsidR="00831BF0">
          <w:rPr>
            <w:rFonts w:ascii="Times New Roman" w:hAnsi="Times New Roman"/>
            <w:noProof/>
          </w:rPr>
          <w:t>2</w:t>
        </w:r>
        <w:r w:rsidRPr="00855810">
          <w:rPr>
            <w:rFonts w:ascii="Times New Roman" w:hAnsi="Times New Roman"/>
          </w:rPr>
          <w:fldChar w:fldCharType="end"/>
        </w:r>
      </w:p>
    </w:sdtContent>
  </w:sdt>
  <w:p w:rsidR="00855810" w:rsidRDefault="00855810">
    <w:pPr>
      <w:pStyle w:val="ab"/>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Демченко Оксана Николаевна">
    <w15:presenceInfo w15:providerId="AD" w15:userId="S-1-5-21-2514612843-1582318992-867462958-25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7D8"/>
    <w:rsid w:val="00023E75"/>
    <w:rsid w:val="000248FF"/>
    <w:rsid w:val="000263FB"/>
    <w:rsid w:val="0003764F"/>
    <w:rsid w:val="0005288E"/>
    <w:rsid w:val="000529AE"/>
    <w:rsid w:val="000538B9"/>
    <w:rsid w:val="00053BDB"/>
    <w:rsid w:val="00064928"/>
    <w:rsid w:val="0007362E"/>
    <w:rsid w:val="0008468E"/>
    <w:rsid w:val="0008616B"/>
    <w:rsid w:val="000950A5"/>
    <w:rsid w:val="000A11F4"/>
    <w:rsid w:val="000A579E"/>
    <w:rsid w:val="000A7346"/>
    <w:rsid w:val="000B1FE4"/>
    <w:rsid w:val="000B3C50"/>
    <w:rsid w:val="000C6BFF"/>
    <w:rsid w:val="000D02C1"/>
    <w:rsid w:val="000D2EDA"/>
    <w:rsid w:val="000D4897"/>
    <w:rsid w:val="000F1014"/>
    <w:rsid w:val="001125F1"/>
    <w:rsid w:val="001209F4"/>
    <w:rsid w:val="00130E6A"/>
    <w:rsid w:val="0014253F"/>
    <w:rsid w:val="0014564F"/>
    <w:rsid w:val="00163EE4"/>
    <w:rsid w:val="0016698B"/>
    <w:rsid w:val="001673BD"/>
    <w:rsid w:val="001755E5"/>
    <w:rsid w:val="00180417"/>
    <w:rsid w:val="001B37B0"/>
    <w:rsid w:val="001B3FED"/>
    <w:rsid w:val="001C0BB1"/>
    <w:rsid w:val="001C6207"/>
    <w:rsid w:val="001D6F4B"/>
    <w:rsid w:val="0020114F"/>
    <w:rsid w:val="00202159"/>
    <w:rsid w:val="0021347A"/>
    <w:rsid w:val="00220CC0"/>
    <w:rsid w:val="00233800"/>
    <w:rsid w:val="00237E5C"/>
    <w:rsid w:val="0024494D"/>
    <w:rsid w:val="002675D9"/>
    <w:rsid w:val="00276B2A"/>
    <w:rsid w:val="00284109"/>
    <w:rsid w:val="00290916"/>
    <w:rsid w:val="0029408B"/>
    <w:rsid w:val="002945D0"/>
    <w:rsid w:val="002B562D"/>
    <w:rsid w:val="002C0458"/>
    <w:rsid w:val="002C5378"/>
    <w:rsid w:val="002C5DAC"/>
    <w:rsid w:val="002C7A3B"/>
    <w:rsid w:val="002E0A24"/>
    <w:rsid w:val="003147E1"/>
    <w:rsid w:val="003163DA"/>
    <w:rsid w:val="00317B01"/>
    <w:rsid w:val="00323FB1"/>
    <w:rsid w:val="00325DE2"/>
    <w:rsid w:val="003303E1"/>
    <w:rsid w:val="003336B6"/>
    <w:rsid w:val="003348CD"/>
    <w:rsid w:val="00342D1D"/>
    <w:rsid w:val="00351F41"/>
    <w:rsid w:val="0036406C"/>
    <w:rsid w:val="00364EB2"/>
    <w:rsid w:val="0036537B"/>
    <w:rsid w:val="00380CD4"/>
    <w:rsid w:val="00381F19"/>
    <w:rsid w:val="00383F15"/>
    <w:rsid w:val="00385AAE"/>
    <w:rsid w:val="0039128D"/>
    <w:rsid w:val="00393190"/>
    <w:rsid w:val="00393E2D"/>
    <w:rsid w:val="003A0E1E"/>
    <w:rsid w:val="003B2A21"/>
    <w:rsid w:val="003C5A43"/>
    <w:rsid w:val="003C74E0"/>
    <w:rsid w:val="003D1186"/>
    <w:rsid w:val="003E0BD7"/>
    <w:rsid w:val="003E1FB2"/>
    <w:rsid w:val="003F22E9"/>
    <w:rsid w:val="003F6B1C"/>
    <w:rsid w:val="00405904"/>
    <w:rsid w:val="0041393B"/>
    <w:rsid w:val="0042398D"/>
    <w:rsid w:val="00432880"/>
    <w:rsid w:val="00435B6D"/>
    <w:rsid w:val="0043793E"/>
    <w:rsid w:val="004457FD"/>
    <w:rsid w:val="00452F9E"/>
    <w:rsid w:val="00453271"/>
    <w:rsid w:val="004561F8"/>
    <w:rsid w:val="004607FB"/>
    <w:rsid w:val="004627BB"/>
    <w:rsid w:val="004642CD"/>
    <w:rsid w:val="00467A04"/>
    <w:rsid w:val="004760B8"/>
    <w:rsid w:val="0048330C"/>
    <w:rsid w:val="0049182B"/>
    <w:rsid w:val="00495617"/>
    <w:rsid w:val="004A45B3"/>
    <w:rsid w:val="004A4DA9"/>
    <w:rsid w:val="004A71D9"/>
    <w:rsid w:val="004A765C"/>
    <w:rsid w:val="004C0E6C"/>
    <w:rsid w:val="004C39BD"/>
    <w:rsid w:val="004C4D46"/>
    <w:rsid w:val="004C5404"/>
    <w:rsid w:val="004C6A35"/>
    <w:rsid w:val="004D2254"/>
    <w:rsid w:val="004F24D7"/>
    <w:rsid w:val="004F2B8E"/>
    <w:rsid w:val="00507E02"/>
    <w:rsid w:val="005129FA"/>
    <w:rsid w:val="00523E08"/>
    <w:rsid w:val="005331D3"/>
    <w:rsid w:val="00556BE0"/>
    <w:rsid w:val="0057592C"/>
    <w:rsid w:val="00597231"/>
    <w:rsid w:val="005A21D4"/>
    <w:rsid w:val="005A6B46"/>
    <w:rsid w:val="005B4C51"/>
    <w:rsid w:val="005B6C0A"/>
    <w:rsid w:val="005E4E7C"/>
    <w:rsid w:val="0060290E"/>
    <w:rsid w:val="00610F25"/>
    <w:rsid w:val="00613C1C"/>
    <w:rsid w:val="00614240"/>
    <w:rsid w:val="0062324C"/>
    <w:rsid w:val="00634D73"/>
    <w:rsid w:val="00640D7D"/>
    <w:rsid w:val="006459EB"/>
    <w:rsid w:val="006478FB"/>
    <w:rsid w:val="006639CD"/>
    <w:rsid w:val="00682F36"/>
    <w:rsid w:val="0068543F"/>
    <w:rsid w:val="006855F5"/>
    <w:rsid w:val="006938E8"/>
    <w:rsid w:val="00696A9A"/>
    <w:rsid w:val="006E1087"/>
    <w:rsid w:val="006E4195"/>
    <w:rsid w:val="006F16ED"/>
    <w:rsid w:val="006F1F35"/>
    <w:rsid w:val="006F3089"/>
    <w:rsid w:val="006F3516"/>
    <w:rsid w:val="006F72CD"/>
    <w:rsid w:val="00700D5F"/>
    <w:rsid w:val="00704544"/>
    <w:rsid w:val="00707C91"/>
    <w:rsid w:val="007351B1"/>
    <w:rsid w:val="00735A4C"/>
    <w:rsid w:val="00743FF3"/>
    <w:rsid w:val="007766A8"/>
    <w:rsid w:val="007816D0"/>
    <w:rsid w:val="00787DAE"/>
    <w:rsid w:val="007976FB"/>
    <w:rsid w:val="007B2B12"/>
    <w:rsid w:val="007C5851"/>
    <w:rsid w:val="007E53AD"/>
    <w:rsid w:val="007F02C9"/>
    <w:rsid w:val="007F1E8E"/>
    <w:rsid w:val="007F1EDD"/>
    <w:rsid w:val="007F5CBD"/>
    <w:rsid w:val="00803556"/>
    <w:rsid w:val="00805604"/>
    <w:rsid w:val="008225F1"/>
    <w:rsid w:val="00823E2F"/>
    <w:rsid w:val="008308C7"/>
    <w:rsid w:val="00831BF0"/>
    <w:rsid w:val="00834F36"/>
    <w:rsid w:val="00846FD2"/>
    <w:rsid w:val="00855810"/>
    <w:rsid w:val="00860822"/>
    <w:rsid w:val="00860F50"/>
    <w:rsid w:val="008610FB"/>
    <w:rsid w:val="00883314"/>
    <w:rsid w:val="008A03B4"/>
    <w:rsid w:val="008A33F1"/>
    <w:rsid w:val="008B0F02"/>
    <w:rsid w:val="008B14B7"/>
    <w:rsid w:val="008B2833"/>
    <w:rsid w:val="008B38EB"/>
    <w:rsid w:val="008B72F0"/>
    <w:rsid w:val="008C034C"/>
    <w:rsid w:val="008C487C"/>
    <w:rsid w:val="008C7AD5"/>
    <w:rsid w:val="008D69BD"/>
    <w:rsid w:val="008D6E10"/>
    <w:rsid w:val="008E4794"/>
    <w:rsid w:val="008F3E2F"/>
    <w:rsid w:val="008F57D7"/>
    <w:rsid w:val="008F6C56"/>
    <w:rsid w:val="00906B87"/>
    <w:rsid w:val="009142BB"/>
    <w:rsid w:val="00925FA6"/>
    <w:rsid w:val="00931B16"/>
    <w:rsid w:val="00942D63"/>
    <w:rsid w:val="0095159D"/>
    <w:rsid w:val="00956844"/>
    <w:rsid w:val="00962843"/>
    <w:rsid w:val="00986EC7"/>
    <w:rsid w:val="0099288A"/>
    <w:rsid w:val="00992B4E"/>
    <w:rsid w:val="00996AE8"/>
    <w:rsid w:val="009A0916"/>
    <w:rsid w:val="009B5069"/>
    <w:rsid w:val="009B5506"/>
    <w:rsid w:val="009C149A"/>
    <w:rsid w:val="009C6F3D"/>
    <w:rsid w:val="009D0151"/>
    <w:rsid w:val="009D06AE"/>
    <w:rsid w:val="009D2CA0"/>
    <w:rsid w:val="009D3CBC"/>
    <w:rsid w:val="009F29F6"/>
    <w:rsid w:val="00A1028D"/>
    <w:rsid w:val="00A11031"/>
    <w:rsid w:val="00A630CE"/>
    <w:rsid w:val="00A6649B"/>
    <w:rsid w:val="00A70444"/>
    <w:rsid w:val="00A90BC7"/>
    <w:rsid w:val="00A9137B"/>
    <w:rsid w:val="00A94DCA"/>
    <w:rsid w:val="00A95445"/>
    <w:rsid w:val="00AB3010"/>
    <w:rsid w:val="00AB5C0D"/>
    <w:rsid w:val="00AB75E6"/>
    <w:rsid w:val="00AB7D97"/>
    <w:rsid w:val="00AC770D"/>
    <w:rsid w:val="00AC7E6D"/>
    <w:rsid w:val="00AD0F8D"/>
    <w:rsid w:val="00AD2E63"/>
    <w:rsid w:val="00AD402C"/>
    <w:rsid w:val="00AF470F"/>
    <w:rsid w:val="00B017E0"/>
    <w:rsid w:val="00B14C19"/>
    <w:rsid w:val="00B170DF"/>
    <w:rsid w:val="00B26CC5"/>
    <w:rsid w:val="00B34D35"/>
    <w:rsid w:val="00B370EB"/>
    <w:rsid w:val="00B50DEA"/>
    <w:rsid w:val="00B528C2"/>
    <w:rsid w:val="00B62D24"/>
    <w:rsid w:val="00B75DA5"/>
    <w:rsid w:val="00B76027"/>
    <w:rsid w:val="00B81D8F"/>
    <w:rsid w:val="00B83D0F"/>
    <w:rsid w:val="00B87610"/>
    <w:rsid w:val="00B9483B"/>
    <w:rsid w:val="00BB0F0D"/>
    <w:rsid w:val="00BB44D1"/>
    <w:rsid w:val="00BC37D8"/>
    <w:rsid w:val="00BC4668"/>
    <w:rsid w:val="00BD567D"/>
    <w:rsid w:val="00C07E04"/>
    <w:rsid w:val="00C2740F"/>
    <w:rsid w:val="00C30DDE"/>
    <w:rsid w:val="00C3664A"/>
    <w:rsid w:val="00C401E6"/>
    <w:rsid w:val="00C47915"/>
    <w:rsid w:val="00C654C3"/>
    <w:rsid w:val="00C75849"/>
    <w:rsid w:val="00C90942"/>
    <w:rsid w:val="00CA3FC0"/>
    <w:rsid w:val="00CA5EB1"/>
    <w:rsid w:val="00CA7913"/>
    <w:rsid w:val="00CC723D"/>
    <w:rsid w:val="00CD13AB"/>
    <w:rsid w:val="00CD15C5"/>
    <w:rsid w:val="00CD451A"/>
    <w:rsid w:val="00CD4F7B"/>
    <w:rsid w:val="00CD6070"/>
    <w:rsid w:val="00D03F4C"/>
    <w:rsid w:val="00D12D63"/>
    <w:rsid w:val="00D323B7"/>
    <w:rsid w:val="00D74A93"/>
    <w:rsid w:val="00D776CC"/>
    <w:rsid w:val="00D86C41"/>
    <w:rsid w:val="00D912EF"/>
    <w:rsid w:val="00D93314"/>
    <w:rsid w:val="00D93AD8"/>
    <w:rsid w:val="00D9773D"/>
    <w:rsid w:val="00DA64D3"/>
    <w:rsid w:val="00DB7223"/>
    <w:rsid w:val="00DC469B"/>
    <w:rsid w:val="00DC6062"/>
    <w:rsid w:val="00DD0F27"/>
    <w:rsid w:val="00DD4381"/>
    <w:rsid w:val="00DE192B"/>
    <w:rsid w:val="00DF74EB"/>
    <w:rsid w:val="00E01754"/>
    <w:rsid w:val="00E01ABB"/>
    <w:rsid w:val="00E06F57"/>
    <w:rsid w:val="00E2707C"/>
    <w:rsid w:val="00E32D58"/>
    <w:rsid w:val="00E32E15"/>
    <w:rsid w:val="00E35DC9"/>
    <w:rsid w:val="00E36715"/>
    <w:rsid w:val="00E50D67"/>
    <w:rsid w:val="00E53EBC"/>
    <w:rsid w:val="00E77596"/>
    <w:rsid w:val="00E85286"/>
    <w:rsid w:val="00E85382"/>
    <w:rsid w:val="00E97F7E"/>
    <w:rsid w:val="00EA0287"/>
    <w:rsid w:val="00EA5FE8"/>
    <w:rsid w:val="00EC2F7F"/>
    <w:rsid w:val="00ED3BB2"/>
    <w:rsid w:val="00ED5529"/>
    <w:rsid w:val="00EE0CFB"/>
    <w:rsid w:val="00EE2563"/>
    <w:rsid w:val="00EF57C1"/>
    <w:rsid w:val="00F02529"/>
    <w:rsid w:val="00F20A23"/>
    <w:rsid w:val="00F23C6A"/>
    <w:rsid w:val="00F409D8"/>
    <w:rsid w:val="00F42702"/>
    <w:rsid w:val="00F46158"/>
    <w:rsid w:val="00F532D6"/>
    <w:rsid w:val="00F5717C"/>
    <w:rsid w:val="00F63334"/>
    <w:rsid w:val="00F63B96"/>
    <w:rsid w:val="00F64E6B"/>
    <w:rsid w:val="00F76383"/>
    <w:rsid w:val="00F91A3D"/>
    <w:rsid w:val="00F91F41"/>
    <w:rsid w:val="00FA2076"/>
    <w:rsid w:val="00FA5435"/>
    <w:rsid w:val="00FB1DAD"/>
    <w:rsid w:val="00FB787E"/>
    <w:rsid w:val="00FC2DCA"/>
    <w:rsid w:val="00FD6215"/>
    <w:rsid w:val="00FE2782"/>
    <w:rsid w:val="00FF0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56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BC37D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BC37D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BC37D8"/>
    <w:pPr>
      <w:widowControl w:val="0"/>
      <w:autoSpaceDE w:val="0"/>
      <w:autoSpaceDN w:val="0"/>
      <w:spacing w:after="0" w:line="240" w:lineRule="auto"/>
    </w:pPr>
    <w:rPr>
      <w:rFonts w:ascii="Calibri" w:eastAsia="Times New Roman" w:hAnsi="Calibri" w:cs="Calibri"/>
      <w:b/>
      <w:szCs w:val="20"/>
      <w:lang w:eastAsia="ru-RU"/>
    </w:rPr>
  </w:style>
  <w:style w:type="character" w:styleId="a3">
    <w:name w:val="annotation reference"/>
    <w:basedOn w:val="a0"/>
    <w:uiPriority w:val="99"/>
    <w:semiHidden/>
    <w:unhideWhenUsed/>
    <w:rsid w:val="00962843"/>
    <w:rPr>
      <w:sz w:val="16"/>
      <w:szCs w:val="16"/>
    </w:rPr>
  </w:style>
  <w:style w:type="paragraph" w:styleId="a4">
    <w:name w:val="annotation text"/>
    <w:basedOn w:val="a"/>
    <w:link w:val="a5"/>
    <w:uiPriority w:val="99"/>
    <w:unhideWhenUsed/>
    <w:rsid w:val="00962843"/>
    <w:pPr>
      <w:spacing w:line="240" w:lineRule="auto"/>
    </w:pPr>
    <w:rPr>
      <w:rFonts w:asciiTheme="minorHAnsi" w:eastAsiaTheme="minorHAnsi" w:hAnsiTheme="minorHAnsi" w:cstheme="minorBidi"/>
      <w:sz w:val="20"/>
      <w:szCs w:val="20"/>
    </w:rPr>
  </w:style>
  <w:style w:type="character" w:customStyle="1" w:styleId="a5">
    <w:name w:val="Текст примечания Знак"/>
    <w:basedOn w:val="a0"/>
    <w:link w:val="a4"/>
    <w:uiPriority w:val="99"/>
    <w:rsid w:val="00962843"/>
    <w:rPr>
      <w:sz w:val="20"/>
      <w:szCs w:val="20"/>
    </w:rPr>
  </w:style>
  <w:style w:type="paragraph" w:styleId="a6">
    <w:name w:val="annotation subject"/>
    <w:basedOn w:val="a4"/>
    <w:next w:val="a4"/>
    <w:link w:val="a7"/>
    <w:uiPriority w:val="99"/>
    <w:semiHidden/>
    <w:unhideWhenUsed/>
    <w:rsid w:val="00962843"/>
    <w:rPr>
      <w:b/>
      <w:bCs/>
    </w:rPr>
  </w:style>
  <w:style w:type="character" w:customStyle="1" w:styleId="a7">
    <w:name w:val="Тема примечания Знак"/>
    <w:basedOn w:val="a5"/>
    <w:link w:val="a6"/>
    <w:uiPriority w:val="99"/>
    <w:semiHidden/>
    <w:rsid w:val="00962843"/>
    <w:rPr>
      <w:b/>
      <w:bCs/>
      <w:sz w:val="20"/>
      <w:szCs w:val="20"/>
    </w:rPr>
  </w:style>
  <w:style w:type="paragraph" w:styleId="a8">
    <w:name w:val="Balloon Text"/>
    <w:basedOn w:val="a"/>
    <w:link w:val="a9"/>
    <w:uiPriority w:val="99"/>
    <w:semiHidden/>
    <w:unhideWhenUsed/>
    <w:rsid w:val="009628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62843"/>
    <w:rPr>
      <w:rFonts w:ascii="Segoe UI" w:hAnsi="Segoe UI" w:cs="Segoe UI"/>
      <w:sz w:val="18"/>
      <w:szCs w:val="18"/>
    </w:rPr>
  </w:style>
  <w:style w:type="paragraph" w:styleId="2">
    <w:name w:val="Body Text Indent 2"/>
    <w:basedOn w:val="a"/>
    <w:link w:val="20"/>
    <w:uiPriority w:val="99"/>
    <w:rsid w:val="00EE2563"/>
    <w:pPr>
      <w:autoSpaceDE w:val="0"/>
      <w:autoSpaceDN w:val="0"/>
      <w:adjustRightInd w:val="0"/>
      <w:spacing w:after="0" w:line="240" w:lineRule="auto"/>
      <w:ind w:firstLine="567"/>
      <w:jc w:val="both"/>
    </w:pPr>
    <w:rPr>
      <w:rFonts w:ascii="Times New Roman" w:eastAsia="PMingLiU" w:hAnsi="Times New Roman"/>
      <w:sz w:val="28"/>
      <w:szCs w:val="28"/>
    </w:rPr>
  </w:style>
  <w:style w:type="character" w:customStyle="1" w:styleId="20">
    <w:name w:val="Основной текст с отступом 2 Знак"/>
    <w:basedOn w:val="a0"/>
    <w:link w:val="2"/>
    <w:uiPriority w:val="99"/>
    <w:rsid w:val="00EE2563"/>
    <w:rPr>
      <w:rFonts w:ascii="Times New Roman" w:eastAsia="PMingLiU" w:hAnsi="Times New Roman" w:cs="Times New Roman"/>
      <w:sz w:val="28"/>
      <w:szCs w:val="28"/>
    </w:rPr>
  </w:style>
  <w:style w:type="paragraph" w:styleId="aa">
    <w:name w:val="List Paragraph"/>
    <w:basedOn w:val="a"/>
    <w:uiPriority w:val="34"/>
    <w:qFormat/>
    <w:rsid w:val="009D06AE"/>
    <w:pPr>
      <w:ind w:left="720"/>
      <w:contextualSpacing/>
    </w:pPr>
  </w:style>
  <w:style w:type="paragraph" w:styleId="ab">
    <w:name w:val="header"/>
    <w:basedOn w:val="a"/>
    <w:link w:val="ac"/>
    <w:uiPriority w:val="99"/>
    <w:unhideWhenUsed/>
    <w:rsid w:val="0085581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55810"/>
    <w:rPr>
      <w:rFonts w:ascii="Calibri" w:eastAsia="Calibri" w:hAnsi="Calibri" w:cs="Times New Roman"/>
    </w:rPr>
  </w:style>
  <w:style w:type="paragraph" w:styleId="ad">
    <w:name w:val="footer"/>
    <w:basedOn w:val="a"/>
    <w:link w:val="ae"/>
    <w:uiPriority w:val="99"/>
    <w:unhideWhenUsed/>
    <w:rsid w:val="0085581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55810"/>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56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BC37D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BC37D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BC37D8"/>
    <w:pPr>
      <w:widowControl w:val="0"/>
      <w:autoSpaceDE w:val="0"/>
      <w:autoSpaceDN w:val="0"/>
      <w:spacing w:after="0" w:line="240" w:lineRule="auto"/>
    </w:pPr>
    <w:rPr>
      <w:rFonts w:ascii="Calibri" w:eastAsia="Times New Roman" w:hAnsi="Calibri" w:cs="Calibri"/>
      <w:b/>
      <w:szCs w:val="20"/>
      <w:lang w:eastAsia="ru-RU"/>
    </w:rPr>
  </w:style>
  <w:style w:type="character" w:styleId="a3">
    <w:name w:val="annotation reference"/>
    <w:basedOn w:val="a0"/>
    <w:uiPriority w:val="99"/>
    <w:semiHidden/>
    <w:unhideWhenUsed/>
    <w:rsid w:val="00962843"/>
    <w:rPr>
      <w:sz w:val="16"/>
      <w:szCs w:val="16"/>
    </w:rPr>
  </w:style>
  <w:style w:type="paragraph" w:styleId="a4">
    <w:name w:val="annotation text"/>
    <w:basedOn w:val="a"/>
    <w:link w:val="a5"/>
    <w:uiPriority w:val="99"/>
    <w:unhideWhenUsed/>
    <w:rsid w:val="00962843"/>
    <w:pPr>
      <w:spacing w:line="240" w:lineRule="auto"/>
    </w:pPr>
    <w:rPr>
      <w:rFonts w:asciiTheme="minorHAnsi" w:eastAsiaTheme="minorHAnsi" w:hAnsiTheme="minorHAnsi" w:cstheme="minorBidi"/>
      <w:sz w:val="20"/>
      <w:szCs w:val="20"/>
    </w:rPr>
  </w:style>
  <w:style w:type="character" w:customStyle="1" w:styleId="a5">
    <w:name w:val="Текст примечания Знак"/>
    <w:basedOn w:val="a0"/>
    <w:link w:val="a4"/>
    <w:uiPriority w:val="99"/>
    <w:rsid w:val="00962843"/>
    <w:rPr>
      <w:sz w:val="20"/>
      <w:szCs w:val="20"/>
    </w:rPr>
  </w:style>
  <w:style w:type="paragraph" w:styleId="a6">
    <w:name w:val="annotation subject"/>
    <w:basedOn w:val="a4"/>
    <w:next w:val="a4"/>
    <w:link w:val="a7"/>
    <w:uiPriority w:val="99"/>
    <w:semiHidden/>
    <w:unhideWhenUsed/>
    <w:rsid w:val="00962843"/>
    <w:rPr>
      <w:b/>
      <w:bCs/>
    </w:rPr>
  </w:style>
  <w:style w:type="character" w:customStyle="1" w:styleId="a7">
    <w:name w:val="Тема примечания Знак"/>
    <w:basedOn w:val="a5"/>
    <w:link w:val="a6"/>
    <w:uiPriority w:val="99"/>
    <w:semiHidden/>
    <w:rsid w:val="00962843"/>
    <w:rPr>
      <w:b/>
      <w:bCs/>
      <w:sz w:val="20"/>
      <w:szCs w:val="20"/>
    </w:rPr>
  </w:style>
  <w:style w:type="paragraph" w:styleId="a8">
    <w:name w:val="Balloon Text"/>
    <w:basedOn w:val="a"/>
    <w:link w:val="a9"/>
    <w:uiPriority w:val="99"/>
    <w:semiHidden/>
    <w:unhideWhenUsed/>
    <w:rsid w:val="0096284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62843"/>
    <w:rPr>
      <w:rFonts w:ascii="Segoe UI" w:hAnsi="Segoe UI" w:cs="Segoe UI"/>
      <w:sz w:val="18"/>
      <w:szCs w:val="18"/>
    </w:rPr>
  </w:style>
  <w:style w:type="paragraph" w:styleId="2">
    <w:name w:val="Body Text Indent 2"/>
    <w:basedOn w:val="a"/>
    <w:link w:val="20"/>
    <w:uiPriority w:val="99"/>
    <w:rsid w:val="00EE2563"/>
    <w:pPr>
      <w:autoSpaceDE w:val="0"/>
      <w:autoSpaceDN w:val="0"/>
      <w:adjustRightInd w:val="0"/>
      <w:spacing w:after="0" w:line="240" w:lineRule="auto"/>
      <w:ind w:firstLine="567"/>
      <w:jc w:val="both"/>
    </w:pPr>
    <w:rPr>
      <w:rFonts w:ascii="Times New Roman" w:eastAsia="PMingLiU" w:hAnsi="Times New Roman"/>
      <w:sz w:val="28"/>
      <w:szCs w:val="28"/>
    </w:rPr>
  </w:style>
  <w:style w:type="character" w:customStyle="1" w:styleId="20">
    <w:name w:val="Основной текст с отступом 2 Знак"/>
    <w:basedOn w:val="a0"/>
    <w:link w:val="2"/>
    <w:uiPriority w:val="99"/>
    <w:rsid w:val="00EE2563"/>
    <w:rPr>
      <w:rFonts w:ascii="Times New Roman" w:eastAsia="PMingLiU" w:hAnsi="Times New Roman" w:cs="Times New Roman"/>
      <w:sz w:val="28"/>
      <w:szCs w:val="28"/>
    </w:rPr>
  </w:style>
  <w:style w:type="paragraph" w:styleId="aa">
    <w:name w:val="List Paragraph"/>
    <w:basedOn w:val="a"/>
    <w:uiPriority w:val="34"/>
    <w:qFormat/>
    <w:rsid w:val="009D06AE"/>
    <w:pPr>
      <w:ind w:left="720"/>
      <w:contextualSpacing/>
    </w:pPr>
  </w:style>
  <w:style w:type="paragraph" w:styleId="ab">
    <w:name w:val="header"/>
    <w:basedOn w:val="a"/>
    <w:link w:val="ac"/>
    <w:uiPriority w:val="99"/>
    <w:unhideWhenUsed/>
    <w:rsid w:val="0085581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55810"/>
    <w:rPr>
      <w:rFonts w:ascii="Calibri" w:eastAsia="Calibri" w:hAnsi="Calibri" w:cs="Times New Roman"/>
    </w:rPr>
  </w:style>
  <w:style w:type="paragraph" w:styleId="ad">
    <w:name w:val="footer"/>
    <w:basedOn w:val="a"/>
    <w:link w:val="ae"/>
    <w:uiPriority w:val="99"/>
    <w:unhideWhenUsed/>
    <w:rsid w:val="0085581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5581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A735E2F35B759B47B2311DEC8B5F69DA8FE560BE7ACA744B4AA65D1BC037D7D16BAA6A3BFE41A8E3A0EE73BA4A86FE008564F5E0FCCD54hC07G" TargetMode="External"/><Relationship Id="rId13" Type="http://schemas.openxmlformats.org/officeDocument/2006/relationships/image" Target="media/image1.wmf"/><Relationship Id="rId18" Type="http://schemas.openxmlformats.org/officeDocument/2006/relationships/hyperlink" Target="consultantplus://offline/ref=07A735E2F35B759B47B2311DEC8B5F69DA8FE560BE7ACA744B4AA65D1BC037D7D16BAA6A39F64AF8B6EFEF2FFF1795FE088567F5FFhF06G"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07A735E2F35B759B47B2311DEC8B5F69DA8FE963BD7FCA744B4AA65D1BC037D7C36BF2663AF65FADE7B5B822FFh107G" TargetMode="External"/><Relationship Id="rId17" Type="http://schemas.openxmlformats.org/officeDocument/2006/relationships/hyperlink" Target="consultantplus://offline/ref=07A735E2F35B759B47B2311DEC8B5F69DA8FE560BE7ACA744B4AA65D1BC037D7D16BAA6A3BFE41ABE2A0EE73BA4A86FE008564F5E0FCCD54hC07G" TargetMode="External"/><Relationship Id="rId2" Type="http://schemas.openxmlformats.org/officeDocument/2006/relationships/styles" Target="styles.xml"/><Relationship Id="rId16" Type="http://schemas.openxmlformats.org/officeDocument/2006/relationships/hyperlink" Target="consultantplus://offline/ref=07A735E2F35B759B47B2311DEC8B5F69DA8FE560BE7ACA744B4AA65D1BC037D7D16BAA6A3BFE41AAE4A0EE73BA4A86FE008564F5E0FCCD54hC07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7A735E2F35B759B47B2311DEC8B5F69DA8FE963BD7FCA744B4AA65D1BC037D7D16BAA6A3BFE41ACEEA0EE73BA4A86FE008564F5E0FCCD54hC07G" TargetMode="External"/><Relationship Id="rId5" Type="http://schemas.openxmlformats.org/officeDocument/2006/relationships/webSettings" Target="webSettings.xml"/><Relationship Id="rId15" Type="http://schemas.openxmlformats.org/officeDocument/2006/relationships/hyperlink" Target="consultantplus://offline/ref=07A735E2F35B759B47B2311DEC8B5F69DA8FE560BE7ACA744B4AA65D1BC037D7D16BAA6A3BFE41ADE5A0EE73BA4A86FE008564F5E0FCCD54hC07G" TargetMode="External"/><Relationship Id="rId10" Type="http://schemas.openxmlformats.org/officeDocument/2006/relationships/hyperlink" Target="consultantplus://offline/ref=07A735E2F35B759B47B2311DEC8B5F69DA8FE963BD7FCA744B4AA65D1BC037D7C36BF2663AF65FADE7B5B822FFh107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07A735E2F35B759B47B2311DEC8B5F69DA8FE963BD7FCA744B4AA65D1BC037D7C36BF2663AF65FADE7B5B822FFh107G" TargetMode="External"/><Relationship Id="rId14" Type="http://schemas.openxmlformats.org/officeDocument/2006/relationships/hyperlink" Target="consultantplus://offline/ref=07A735E2F35B759B47B2311DEC8B5F69DA86E56EB87BCA744B4AA65D1BC037D7D16BAA6A3BFE41ACE1A0EE73BA4A86FE008564F5E0FCCD54hC07G" TargetMode="External"/><Relationship Id="rId22"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38254-21BE-41B2-BF67-AB5CED9B3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9983</Words>
  <Characters>56904</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d06.gorsred05</dc:creator>
  <cp:lastModifiedBy>Животовская Т.В.</cp:lastModifiedBy>
  <cp:revision>2</cp:revision>
  <cp:lastPrinted>2018-11-12T18:42:00Z</cp:lastPrinted>
  <dcterms:created xsi:type="dcterms:W3CDTF">2018-11-21T11:33:00Z</dcterms:created>
  <dcterms:modified xsi:type="dcterms:W3CDTF">2018-11-21T11:33:00Z</dcterms:modified>
</cp:coreProperties>
</file>